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60828" w14:textId="77777777" w:rsidR="00486261" w:rsidRPr="002E1006" w:rsidRDefault="00486261" w:rsidP="00486261">
      <w:pPr>
        <w:jc w:val="center"/>
        <w:outlineLvl w:val="0"/>
        <w:rPr>
          <w:rFonts w:ascii="Arial" w:hAnsi="Arial" w:cs="Arial"/>
          <w:b/>
          <w:sz w:val="32"/>
          <w:szCs w:val="32"/>
          <w:lang w:eastAsia="ja-JP"/>
        </w:rPr>
      </w:pPr>
      <w:r w:rsidRPr="002E1006">
        <w:rPr>
          <w:rFonts w:ascii="Arial" w:hAnsi="Arial" w:cs="Arial"/>
          <w:b/>
          <w:sz w:val="32"/>
          <w:szCs w:val="32"/>
          <w:lang w:eastAsia="ja-JP"/>
        </w:rPr>
        <w:t>JSANZ Tertiary Japanese Language Speech Contest 2017</w:t>
      </w:r>
    </w:p>
    <w:p w14:paraId="2B23CD09" w14:textId="77777777" w:rsidR="00486261" w:rsidRPr="002E1006" w:rsidRDefault="00486261" w:rsidP="00486261">
      <w:pPr>
        <w:jc w:val="center"/>
        <w:rPr>
          <w:rFonts w:ascii="Arial" w:hAnsi="Arial" w:cs="Arial"/>
          <w:b/>
          <w:sz w:val="32"/>
          <w:szCs w:val="32"/>
        </w:rPr>
      </w:pPr>
      <w:r w:rsidRPr="002E1006">
        <w:rPr>
          <w:rFonts w:ascii="Arial" w:hAnsi="Arial" w:cs="Arial"/>
          <w:b/>
          <w:sz w:val="32"/>
          <w:szCs w:val="32"/>
        </w:rPr>
        <w:t>Student Application Form</w:t>
      </w:r>
    </w:p>
    <w:p w14:paraId="177D9855" w14:textId="77777777" w:rsidR="00486261" w:rsidRPr="002E1006" w:rsidRDefault="00486261" w:rsidP="00486261">
      <w:pPr>
        <w:pStyle w:val="ListParagraph"/>
        <w:ind w:left="764"/>
        <w:rPr>
          <w:rFonts w:ascii="Arial" w:hAnsi="Arial" w:cs="Arial"/>
        </w:rPr>
      </w:pPr>
    </w:p>
    <w:p w14:paraId="4849A1FC" w14:textId="77777777" w:rsidR="00486261" w:rsidRPr="002E1006" w:rsidRDefault="00486261" w:rsidP="00486261">
      <w:pPr>
        <w:pStyle w:val="ListParagraph"/>
        <w:numPr>
          <w:ilvl w:val="0"/>
          <w:numId w:val="1"/>
        </w:numPr>
        <w:rPr>
          <w:rFonts w:ascii="Arial" w:hAnsi="Arial" w:cs="Arial"/>
        </w:rPr>
      </w:pPr>
      <w:r w:rsidRPr="002E1006">
        <w:rPr>
          <w:rFonts w:ascii="Arial" w:hAnsi="Arial" w:cs="Arial"/>
        </w:rPr>
        <w:t>Please read the Contest Guidelines before completing this form.</w:t>
      </w:r>
    </w:p>
    <w:p w14:paraId="4BD827B9" w14:textId="77777777" w:rsidR="00486261" w:rsidRPr="002E1006" w:rsidRDefault="00486261" w:rsidP="00486261">
      <w:pPr>
        <w:pStyle w:val="ListParagraph"/>
        <w:numPr>
          <w:ilvl w:val="0"/>
          <w:numId w:val="1"/>
        </w:numPr>
        <w:rPr>
          <w:rFonts w:ascii="Arial" w:hAnsi="Arial" w:cs="Arial"/>
        </w:rPr>
      </w:pPr>
      <w:r w:rsidRPr="002E1006">
        <w:rPr>
          <w:rFonts w:ascii="Arial" w:hAnsi="Arial" w:cs="Arial"/>
        </w:rPr>
        <w:t xml:space="preserve">Please save your completed Application Form in Word and send it to the teacher </w:t>
      </w:r>
      <w:ins w:id="0" w:author="Massey University" w:date="2017-02-08T15:17:00Z">
        <w:r w:rsidRPr="002E1006">
          <w:rPr>
            <w:rFonts w:ascii="Arial" w:hAnsi="Arial" w:cs="Arial"/>
          </w:rPr>
          <w:t>at</w:t>
        </w:r>
      </w:ins>
      <w:r w:rsidRPr="002E1006">
        <w:rPr>
          <w:rFonts w:ascii="Arial" w:hAnsi="Arial" w:cs="Arial"/>
        </w:rPr>
        <w:t xml:space="preserve"> your institution who </w:t>
      </w:r>
      <w:proofErr w:type="gramStart"/>
      <w:r w:rsidRPr="002E1006">
        <w:rPr>
          <w:rFonts w:ascii="Arial" w:hAnsi="Arial" w:cs="Arial"/>
        </w:rPr>
        <w:t>is in charge of</w:t>
      </w:r>
      <w:proofErr w:type="gramEnd"/>
      <w:r w:rsidRPr="002E1006">
        <w:rPr>
          <w:rFonts w:ascii="Arial" w:hAnsi="Arial" w:cs="Arial"/>
        </w:rPr>
        <w:t xml:space="preserve"> this contest.</w:t>
      </w:r>
      <w:bookmarkStart w:id="1" w:name="_GoBack"/>
      <w:bookmarkEnd w:id="1"/>
    </w:p>
    <w:p w14:paraId="3E78C29E" w14:textId="77777777" w:rsidR="00486261" w:rsidRPr="002E1006" w:rsidRDefault="00486261" w:rsidP="00486261">
      <w:pPr>
        <w:rPr>
          <w:rFonts w:ascii="Arial" w:hAnsi="Arial" w:cs="Arial"/>
          <w:b/>
          <w:bCs/>
        </w:rPr>
      </w:pPr>
    </w:p>
    <w:p w14:paraId="39CEFC25" w14:textId="77777777" w:rsidR="00486261" w:rsidRPr="002E1006" w:rsidRDefault="00486261" w:rsidP="00486261">
      <w:pPr>
        <w:outlineLvl w:val="0"/>
        <w:rPr>
          <w:rFonts w:ascii="Arial" w:hAnsi="Arial" w:cs="Arial"/>
        </w:rPr>
      </w:pPr>
      <w:r w:rsidRPr="002E1006">
        <w:rPr>
          <w:rFonts w:ascii="Arial" w:hAnsi="Arial" w:cs="Arial"/>
          <w:b/>
          <w:bCs/>
        </w:rPr>
        <w:t>About yourself</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1"/>
        <w:gridCol w:w="1060"/>
        <w:gridCol w:w="1395"/>
        <w:gridCol w:w="830"/>
        <w:gridCol w:w="1113"/>
        <w:gridCol w:w="2199"/>
      </w:tblGrid>
      <w:tr w:rsidR="00486261" w:rsidRPr="002E1006" w14:paraId="1139ACB4" w14:textId="77777777" w:rsidTr="0092407B">
        <w:trPr>
          <w:trHeight w:val="628"/>
          <w:jc w:val="center"/>
        </w:trPr>
        <w:tc>
          <w:tcPr>
            <w:tcW w:w="2305" w:type="dxa"/>
          </w:tcPr>
          <w:p w14:paraId="54ABDBA0" w14:textId="77777777" w:rsidR="00486261" w:rsidRPr="002E1006" w:rsidRDefault="00486261" w:rsidP="0092407B">
            <w:pPr>
              <w:pStyle w:val="PlainText"/>
              <w:rPr>
                <w:rFonts w:ascii="Arial" w:hAnsi="Arial" w:cs="Arial"/>
                <w:sz w:val="24"/>
                <w:szCs w:val="24"/>
              </w:rPr>
            </w:pPr>
            <w:r w:rsidRPr="002E1006">
              <w:rPr>
                <w:rFonts w:ascii="Arial" w:hAnsi="Arial" w:cs="Arial"/>
                <w:bCs/>
                <w:sz w:val="24"/>
                <w:szCs w:val="24"/>
              </w:rPr>
              <w:t>Mr / Ms</w:t>
            </w:r>
          </w:p>
        </w:tc>
        <w:tc>
          <w:tcPr>
            <w:tcW w:w="3336" w:type="dxa"/>
            <w:gridSpan w:val="3"/>
            <w:tcBorders>
              <w:right w:val="single" w:sz="4" w:space="0" w:color="auto"/>
            </w:tcBorders>
          </w:tcPr>
          <w:p w14:paraId="60156E34" w14:textId="77777777" w:rsidR="00486261" w:rsidRPr="002E1006" w:rsidRDefault="00486261" w:rsidP="0092407B">
            <w:pPr>
              <w:pStyle w:val="PlainText"/>
              <w:rPr>
                <w:rFonts w:ascii="Arial" w:hAnsi="Arial" w:cs="Arial"/>
                <w:sz w:val="24"/>
                <w:szCs w:val="24"/>
              </w:rPr>
            </w:pPr>
            <w:r w:rsidRPr="002E1006">
              <w:rPr>
                <w:rFonts w:ascii="Arial" w:hAnsi="Arial" w:cs="Arial"/>
                <w:bCs/>
                <w:sz w:val="24"/>
                <w:szCs w:val="24"/>
              </w:rPr>
              <w:t xml:space="preserve">Surname: </w:t>
            </w:r>
          </w:p>
          <w:p w14:paraId="31319C01" w14:textId="77777777" w:rsidR="00486261" w:rsidRPr="002E1006" w:rsidRDefault="00486261" w:rsidP="0092407B">
            <w:pPr>
              <w:pStyle w:val="PlainText"/>
              <w:rPr>
                <w:rFonts w:ascii="Arial" w:hAnsi="Arial" w:cs="Arial"/>
                <w:sz w:val="24"/>
                <w:szCs w:val="24"/>
              </w:rPr>
            </w:pPr>
          </w:p>
        </w:tc>
        <w:tc>
          <w:tcPr>
            <w:tcW w:w="3413" w:type="dxa"/>
            <w:gridSpan w:val="2"/>
            <w:tcBorders>
              <w:left w:val="single" w:sz="4" w:space="0" w:color="auto"/>
            </w:tcBorders>
          </w:tcPr>
          <w:p w14:paraId="573AA768" w14:textId="77777777" w:rsidR="00486261" w:rsidRPr="002E1006" w:rsidRDefault="00486261" w:rsidP="0092407B">
            <w:pPr>
              <w:rPr>
                <w:rFonts w:ascii="Arial" w:eastAsia="MS Mincho" w:hAnsi="Arial" w:cs="Arial"/>
                <w:kern w:val="2"/>
                <w:lang w:val="en-GB" w:eastAsia="ja-JP"/>
              </w:rPr>
            </w:pPr>
            <w:r w:rsidRPr="002E1006">
              <w:rPr>
                <w:rFonts w:ascii="Arial" w:hAnsi="Arial" w:cs="Arial"/>
                <w:bCs/>
              </w:rPr>
              <w:t>First name:</w:t>
            </w:r>
          </w:p>
          <w:p w14:paraId="003520D8" w14:textId="77777777" w:rsidR="00486261" w:rsidRPr="002E1006" w:rsidRDefault="00486261" w:rsidP="0092407B">
            <w:pPr>
              <w:pStyle w:val="PlainText"/>
              <w:rPr>
                <w:rFonts w:ascii="Arial" w:hAnsi="Arial" w:cs="Arial"/>
                <w:sz w:val="24"/>
                <w:szCs w:val="24"/>
              </w:rPr>
            </w:pPr>
          </w:p>
        </w:tc>
      </w:tr>
      <w:tr w:rsidR="00486261" w:rsidRPr="002E1006" w14:paraId="7617861D" w14:textId="77777777" w:rsidTr="0092407B">
        <w:trPr>
          <w:jc w:val="center"/>
        </w:trPr>
        <w:tc>
          <w:tcPr>
            <w:tcW w:w="2305" w:type="dxa"/>
          </w:tcPr>
          <w:p w14:paraId="6CA32BA3"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D.O.B.  </w:t>
            </w:r>
            <w:proofErr w:type="spellStart"/>
            <w:r w:rsidRPr="002E1006">
              <w:rPr>
                <w:rFonts w:ascii="Arial" w:hAnsi="Arial" w:cs="Arial"/>
                <w:sz w:val="24"/>
                <w:szCs w:val="24"/>
              </w:rPr>
              <w:t>dd</w:t>
            </w:r>
            <w:proofErr w:type="spellEnd"/>
            <w:r w:rsidRPr="002E1006">
              <w:rPr>
                <w:rFonts w:ascii="Arial" w:hAnsi="Arial" w:cs="Arial"/>
                <w:sz w:val="24"/>
                <w:szCs w:val="24"/>
              </w:rPr>
              <w:t xml:space="preserve"> / mm / </w:t>
            </w:r>
            <w:proofErr w:type="spellStart"/>
            <w:r w:rsidRPr="002E1006">
              <w:rPr>
                <w:rFonts w:ascii="Arial" w:hAnsi="Arial" w:cs="Arial"/>
                <w:sz w:val="24"/>
                <w:szCs w:val="24"/>
              </w:rPr>
              <w:t>yy</w:t>
            </w:r>
            <w:proofErr w:type="spellEnd"/>
          </w:p>
          <w:p w14:paraId="4ACE07E7" w14:textId="77777777" w:rsidR="00486261" w:rsidRPr="002E1006" w:rsidRDefault="00486261" w:rsidP="0092407B">
            <w:pPr>
              <w:pStyle w:val="PlainText"/>
              <w:rPr>
                <w:rFonts w:ascii="Arial" w:hAnsi="Arial" w:cs="Arial"/>
                <w:sz w:val="24"/>
                <w:szCs w:val="24"/>
              </w:rPr>
            </w:pPr>
          </w:p>
        </w:tc>
        <w:tc>
          <w:tcPr>
            <w:tcW w:w="1064" w:type="dxa"/>
          </w:tcPr>
          <w:p w14:paraId="5D12065A"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Age: </w:t>
            </w:r>
          </w:p>
        </w:tc>
        <w:tc>
          <w:tcPr>
            <w:tcW w:w="2272" w:type="dxa"/>
            <w:gridSpan w:val="2"/>
            <w:tcBorders>
              <w:right w:val="single" w:sz="4" w:space="0" w:color="auto"/>
            </w:tcBorders>
          </w:tcPr>
          <w:p w14:paraId="178A97F2" w14:textId="77777777" w:rsidR="00486261" w:rsidRPr="002E1006" w:rsidRDefault="00486261" w:rsidP="0092407B">
            <w:pPr>
              <w:pStyle w:val="PlainText"/>
              <w:rPr>
                <w:rFonts w:ascii="Arial" w:hAnsi="Arial" w:cs="Arial"/>
                <w:sz w:val="24"/>
                <w:szCs w:val="24"/>
              </w:rPr>
            </w:pPr>
            <w:r w:rsidRPr="002E1006">
              <w:rPr>
                <w:rFonts w:ascii="Arial" w:hAnsi="Arial" w:cs="Arial"/>
                <w:bCs/>
                <w:sz w:val="24"/>
                <w:szCs w:val="24"/>
              </w:rPr>
              <w:t>Nationality:</w:t>
            </w:r>
          </w:p>
          <w:p w14:paraId="3AF3CBF2" w14:textId="77777777" w:rsidR="00486261" w:rsidRPr="002E1006" w:rsidRDefault="00486261" w:rsidP="0092407B">
            <w:pPr>
              <w:pStyle w:val="PlainText"/>
              <w:rPr>
                <w:rFonts w:ascii="Arial" w:hAnsi="Arial" w:cs="Arial"/>
                <w:sz w:val="24"/>
                <w:szCs w:val="24"/>
              </w:rPr>
            </w:pPr>
          </w:p>
        </w:tc>
        <w:tc>
          <w:tcPr>
            <w:tcW w:w="3413" w:type="dxa"/>
            <w:gridSpan w:val="2"/>
            <w:tcBorders>
              <w:left w:val="single" w:sz="4" w:space="0" w:color="auto"/>
            </w:tcBorders>
          </w:tcPr>
          <w:p w14:paraId="35E3E31F" w14:textId="77777777" w:rsidR="00486261" w:rsidRPr="002E1006" w:rsidRDefault="00486261" w:rsidP="0092407B">
            <w:pPr>
              <w:rPr>
                <w:rFonts w:ascii="Arial" w:eastAsia="MS Mincho" w:hAnsi="Arial" w:cs="Arial"/>
                <w:kern w:val="2"/>
                <w:lang w:val="en-GB" w:eastAsia="ja-JP"/>
              </w:rPr>
            </w:pPr>
            <w:r w:rsidRPr="002E1006">
              <w:rPr>
                <w:rFonts w:ascii="Arial" w:hAnsi="Arial" w:cs="Arial"/>
                <w:bCs/>
              </w:rPr>
              <w:t>Strongest language(s):</w:t>
            </w:r>
          </w:p>
          <w:p w14:paraId="028CFECC" w14:textId="77777777" w:rsidR="00486261" w:rsidRPr="002E1006" w:rsidRDefault="00486261" w:rsidP="0092407B">
            <w:pPr>
              <w:pStyle w:val="PlainText"/>
              <w:rPr>
                <w:rFonts w:ascii="Arial" w:hAnsi="Arial" w:cs="Arial"/>
                <w:sz w:val="24"/>
                <w:szCs w:val="24"/>
              </w:rPr>
            </w:pPr>
          </w:p>
        </w:tc>
      </w:tr>
      <w:tr w:rsidR="00486261" w:rsidRPr="002E1006" w14:paraId="2F3FDAD8" w14:textId="77777777" w:rsidTr="0092407B">
        <w:trPr>
          <w:jc w:val="center"/>
        </w:trPr>
        <w:tc>
          <w:tcPr>
            <w:tcW w:w="9054" w:type="dxa"/>
            <w:gridSpan w:val="6"/>
          </w:tcPr>
          <w:p w14:paraId="7F80F49B"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Are </w:t>
            </w:r>
            <w:ins w:id="2" w:author="Massey University" w:date="2017-02-08T15:17:00Z">
              <w:r w:rsidRPr="002E1006">
                <w:rPr>
                  <w:rFonts w:ascii="Arial" w:hAnsi="Arial" w:cs="Arial"/>
                  <w:sz w:val="24"/>
                  <w:szCs w:val="24"/>
                </w:rPr>
                <w:t>one or both of your</w:t>
              </w:r>
            </w:ins>
            <w:r w:rsidRPr="002E1006">
              <w:rPr>
                <w:rFonts w:ascii="Arial" w:hAnsi="Arial" w:cs="Arial"/>
                <w:sz w:val="24"/>
                <w:szCs w:val="24"/>
              </w:rPr>
              <w:t xml:space="preserve"> </w:t>
            </w:r>
            <w:proofErr w:type="gramStart"/>
            <w:r w:rsidRPr="002E1006">
              <w:rPr>
                <w:rFonts w:ascii="Arial" w:hAnsi="Arial" w:cs="Arial"/>
                <w:sz w:val="24"/>
                <w:szCs w:val="24"/>
              </w:rPr>
              <w:t>parents</w:t>
            </w:r>
            <w:proofErr w:type="gramEnd"/>
            <w:r w:rsidRPr="002E1006">
              <w:rPr>
                <w:rFonts w:ascii="Arial" w:hAnsi="Arial" w:cs="Arial"/>
                <w:sz w:val="24"/>
                <w:szCs w:val="24"/>
              </w:rPr>
              <w:t xml:space="preserve"> native speaker(s) of Japanese?</w:t>
            </w:r>
          </w:p>
          <w:p w14:paraId="1134C8A3" w14:textId="77777777" w:rsidR="00486261" w:rsidRPr="002E1006" w:rsidRDefault="00486261" w:rsidP="0092407B">
            <w:pPr>
              <w:pStyle w:val="PlainText"/>
              <w:rPr>
                <w:rFonts w:ascii="Arial" w:hAnsi="Arial" w:cs="Arial"/>
                <w:sz w:val="24"/>
                <w:szCs w:val="24"/>
              </w:rPr>
            </w:pPr>
          </w:p>
          <w:p w14:paraId="3101BF1A"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Yes          No</w:t>
            </w:r>
          </w:p>
          <w:p w14:paraId="2B0D1087" w14:textId="77777777" w:rsidR="00486261" w:rsidRPr="002E1006" w:rsidRDefault="00486261" w:rsidP="0092407B">
            <w:pPr>
              <w:pStyle w:val="PlainText"/>
              <w:rPr>
                <w:rFonts w:ascii="Arial" w:hAnsi="Arial" w:cs="Arial"/>
                <w:sz w:val="24"/>
                <w:szCs w:val="24"/>
              </w:rPr>
            </w:pPr>
          </w:p>
        </w:tc>
      </w:tr>
      <w:tr w:rsidR="00486261" w:rsidRPr="002E1006" w14:paraId="2DA45DC3" w14:textId="77777777" w:rsidTr="0092407B">
        <w:trPr>
          <w:jc w:val="center"/>
        </w:trPr>
        <w:tc>
          <w:tcPr>
            <w:tcW w:w="4786" w:type="dxa"/>
            <w:gridSpan w:val="3"/>
          </w:tcPr>
          <w:p w14:paraId="3FBB551A"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Language(s) spoken at home: </w:t>
            </w:r>
          </w:p>
          <w:p w14:paraId="10BCAEF9" w14:textId="77777777" w:rsidR="00486261" w:rsidRPr="002E1006" w:rsidRDefault="00486261" w:rsidP="0092407B">
            <w:pPr>
              <w:pStyle w:val="PlainText"/>
              <w:rPr>
                <w:rFonts w:ascii="Arial" w:hAnsi="Arial" w:cs="Arial"/>
                <w:sz w:val="24"/>
                <w:szCs w:val="24"/>
              </w:rPr>
            </w:pPr>
          </w:p>
        </w:tc>
        <w:tc>
          <w:tcPr>
            <w:tcW w:w="4268" w:type="dxa"/>
            <w:gridSpan w:val="3"/>
          </w:tcPr>
          <w:p w14:paraId="319148D8"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Other language(s) spoken: </w:t>
            </w:r>
          </w:p>
        </w:tc>
      </w:tr>
      <w:tr w:rsidR="00486261" w:rsidRPr="002E1006" w14:paraId="3E4A1DA6" w14:textId="77777777" w:rsidTr="0092407B">
        <w:trPr>
          <w:jc w:val="center"/>
        </w:trPr>
        <w:tc>
          <w:tcPr>
            <w:tcW w:w="6812" w:type="dxa"/>
            <w:gridSpan w:val="5"/>
          </w:tcPr>
          <w:p w14:paraId="15ADCCC5"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Home address: </w:t>
            </w:r>
          </w:p>
          <w:p w14:paraId="47956D9E" w14:textId="77777777" w:rsidR="00486261" w:rsidRPr="002E1006" w:rsidRDefault="00486261" w:rsidP="0092407B">
            <w:pPr>
              <w:pStyle w:val="PlainText"/>
              <w:rPr>
                <w:rFonts w:ascii="Arial" w:hAnsi="Arial" w:cs="Arial"/>
                <w:sz w:val="24"/>
                <w:szCs w:val="24"/>
              </w:rPr>
            </w:pPr>
          </w:p>
        </w:tc>
        <w:tc>
          <w:tcPr>
            <w:tcW w:w="2242" w:type="dxa"/>
          </w:tcPr>
          <w:p w14:paraId="4A9B2E40"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Postcode:</w:t>
            </w:r>
          </w:p>
        </w:tc>
      </w:tr>
      <w:tr w:rsidR="00486261" w:rsidRPr="002E1006" w14:paraId="23CE78FC" w14:textId="77777777" w:rsidTr="0092407B">
        <w:trPr>
          <w:jc w:val="center"/>
        </w:trPr>
        <w:tc>
          <w:tcPr>
            <w:tcW w:w="4786" w:type="dxa"/>
            <w:gridSpan w:val="3"/>
          </w:tcPr>
          <w:p w14:paraId="3C603F53"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Phone: </w:t>
            </w:r>
          </w:p>
          <w:p w14:paraId="536A1AB5" w14:textId="77777777" w:rsidR="00486261" w:rsidRPr="002E1006" w:rsidRDefault="00486261" w:rsidP="0092407B">
            <w:pPr>
              <w:pStyle w:val="PlainText"/>
              <w:rPr>
                <w:rFonts w:ascii="Arial" w:hAnsi="Arial" w:cs="Arial"/>
                <w:sz w:val="24"/>
                <w:szCs w:val="24"/>
              </w:rPr>
            </w:pPr>
          </w:p>
        </w:tc>
        <w:tc>
          <w:tcPr>
            <w:tcW w:w="4268" w:type="dxa"/>
            <w:gridSpan w:val="3"/>
          </w:tcPr>
          <w:p w14:paraId="288F7D81"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Mobile: </w:t>
            </w:r>
          </w:p>
        </w:tc>
      </w:tr>
      <w:tr w:rsidR="00486261" w:rsidRPr="002E1006" w14:paraId="20DE5EFC" w14:textId="77777777" w:rsidTr="0092407B">
        <w:trPr>
          <w:jc w:val="center"/>
        </w:trPr>
        <w:tc>
          <w:tcPr>
            <w:tcW w:w="9054" w:type="dxa"/>
            <w:gridSpan w:val="6"/>
          </w:tcPr>
          <w:p w14:paraId="43041B16"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E-mail: </w:t>
            </w:r>
          </w:p>
          <w:p w14:paraId="0F8FF609" w14:textId="77777777" w:rsidR="00486261" w:rsidRPr="002E1006" w:rsidRDefault="00486261" w:rsidP="0092407B">
            <w:pPr>
              <w:pStyle w:val="PlainText"/>
              <w:rPr>
                <w:rFonts w:ascii="Arial" w:hAnsi="Arial" w:cs="Arial"/>
                <w:sz w:val="24"/>
                <w:szCs w:val="24"/>
              </w:rPr>
            </w:pPr>
          </w:p>
        </w:tc>
      </w:tr>
      <w:tr w:rsidR="00486261" w:rsidRPr="002E1006" w14:paraId="278A5980" w14:textId="77777777" w:rsidTr="0092407B">
        <w:trPr>
          <w:jc w:val="center"/>
        </w:trPr>
        <w:tc>
          <w:tcPr>
            <w:tcW w:w="9054" w:type="dxa"/>
            <w:gridSpan w:val="6"/>
          </w:tcPr>
          <w:p w14:paraId="0DEEA75E"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Institution name:</w:t>
            </w:r>
          </w:p>
          <w:p w14:paraId="17976F02" w14:textId="77777777" w:rsidR="00486261" w:rsidRPr="002E1006" w:rsidRDefault="00486261" w:rsidP="0092407B">
            <w:pPr>
              <w:pStyle w:val="PlainText"/>
              <w:rPr>
                <w:rFonts w:ascii="Arial" w:hAnsi="Arial" w:cs="Arial"/>
                <w:sz w:val="24"/>
                <w:szCs w:val="24"/>
              </w:rPr>
            </w:pPr>
          </w:p>
        </w:tc>
      </w:tr>
      <w:tr w:rsidR="00486261" w:rsidRPr="002E1006" w14:paraId="1D02DE9D" w14:textId="77777777" w:rsidTr="0092407B">
        <w:trPr>
          <w:jc w:val="center"/>
        </w:trPr>
        <w:tc>
          <w:tcPr>
            <w:tcW w:w="4786" w:type="dxa"/>
            <w:gridSpan w:val="3"/>
          </w:tcPr>
          <w:p w14:paraId="019838B4"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Phone: </w:t>
            </w:r>
          </w:p>
          <w:p w14:paraId="47C40384" w14:textId="77777777" w:rsidR="00486261" w:rsidRPr="002E1006" w:rsidRDefault="00486261" w:rsidP="0092407B">
            <w:pPr>
              <w:pStyle w:val="PlainText"/>
              <w:rPr>
                <w:rFonts w:ascii="Arial" w:hAnsi="Arial" w:cs="Arial"/>
                <w:sz w:val="24"/>
                <w:szCs w:val="24"/>
              </w:rPr>
            </w:pPr>
          </w:p>
        </w:tc>
        <w:tc>
          <w:tcPr>
            <w:tcW w:w="4268" w:type="dxa"/>
            <w:gridSpan w:val="3"/>
          </w:tcPr>
          <w:p w14:paraId="45C7CCA6" w14:textId="77777777" w:rsidR="00486261" w:rsidRPr="002E1006" w:rsidRDefault="00486261" w:rsidP="0092407B">
            <w:pPr>
              <w:pStyle w:val="PlainText"/>
              <w:rPr>
                <w:rFonts w:ascii="Arial" w:hAnsi="Arial" w:cs="Arial"/>
                <w:sz w:val="24"/>
                <w:szCs w:val="24"/>
              </w:rPr>
            </w:pPr>
            <w:r w:rsidRPr="002E1006">
              <w:rPr>
                <w:rFonts w:ascii="Arial" w:hAnsi="Arial" w:cs="Arial"/>
                <w:sz w:val="24"/>
                <w:szCs w:val="24"/>
              </w:rPr>
              <w:t xml:space="preserve">Teacher’s e-mail: </w:t>
            </w:r>
          </w:p>
        </w:tc>
      </w:tr>
      <w:tr w:rsidR="00486261" w:rsidRPr="002E1006" w14:paraId="4FB6B93C" w14:textId="77777777" w:rsidTr="0092407B">
        <w:trPr>
          <w:jc w:val="center"/>
        </w:trPr>
        <w:tc>
          <w:tcPr>
            <w:tcW w:w="9054" w:type="dxa"/>
            <w:gridSpan w:val="6"/>
          </w:tcPr>
          <w:p w14:paraId="1222EC81" w14:textId="77777777" w:rsidR="00486261" w:rsidRPr="002E1006" w:rsidRDefault="00486261" w:rsidP="0092407B">
            <w:pPr>
              <w:pStyle w:val="PlainText"/>
              <w:rPr>
                <w:rFonts w:ascii="Arial" w:hAnsi="Arial" w:cs="Arial"/>
                <w:bCs/>
                <w:sz w:val="24"/>
                <w:szCs w:val="24"/>
              </w:rPr>
            </w:pPr>
            <w:r w:rsidRPr="002E1006">
              <w:rPr>
                <w:rFonts w:ascii="Arial" w:hAnsi="Arial" w:cs="Arial"/>
                <w:bCs/>
                <w:sz w:val="24"/>
                <w:szCs w:val="24"/>
              </w:rPr>
              <w:t xml:space="preserve">Your speech title in English: </w:t>
            </w:r>
          </w:p>
          <w:p w14:paraId="60D7BE91" w14:textId="77777777" w:rsidR="00486261" w:rsidRPr="002E1006" w:rsidRDefault="00486261" w:rsidP="0092407B">
            <w:pPr>
              <w:pStyle w:val="PlainText"/>
              <w:rPr>
                <w:rFonts w:ascii="Arial" w:hAnsi="Arial" w:cs="Arial"/>
                <w:sz w:val="24"/>
                <w:szCs w:val="24"/>
              </w:rPr>
            </w:pPr>
          </w:p>
        </w:tc>
      </w:tr>
      <w:tr w:rsidR="00486261" w:rsidRPr="002E1006" w14:paraId="6079D350" w14:textId="77777777" w:rsidTr="0092407B">
        <w:trPr>
          <w:jc w:val="center"/>
        </w:trPr>
        <w:tc>
          <w:tcPr>
            <w:tcW w:w="9054" w:type="dxa"/>
            <w:gridSpan w:val="6"/>
          </w:tcPr>
          <w:p w14:paraId="2FED169A" w14:textId="77777777" w:rsidR="00486261" w:rsidRPr="002E1006" w:rsidRDefault="00486261" w:rsidP="0092407B">
            <w:pPr>
              <w:pStyle w:val="PlainText"/>
              <w:rPr>
                <w:rFonts w:ascii="Arial" w:hAnsi="Arial" w:cs="Arial"/>
                <w:bCs/>
                <w:sz w:val="24"/>
                <w:szCs w:val="24"/>
              </w:rPr>
            </w:pPr>
            <w:r w:rsidRPr="002E1006">
              <w:rPr>
                <w:rFonts w:ascii="Arial" w:hAnsi="Arial" w:cs="Arial"/>
                <w:bCs/>
                <w:sz w:val="24"/>
                <w:szCs w:val="24"/>
              </w:rPr>
              <w:t xml:space="preserve">Your speech title in Japanese: </w:t>
            </w:r>
          </w:p>
          <w:p w14:paraId="3588E9B0" w14:textId="77777777" w:rsidR="00486261" w:rsidRPr="002E1006" w:rsidRDefault="00486261" w:rsidP="0092407B">
            <w:pPr>
              <w:pStyle w:val="PlainText"/>
              <w:rPr>
                <w:rFonts w:ascii="Arial" w:hAnsi="Arial" w:cs="Arial"/>
                <w:sz w:val="24"/>
                <w:szCs w:val="24"/>
              </w:rPr>
            </w:pPr>
          </w:p>
        </w:tc>
      </w:tr>
    </w:tbl>
    <w:p w14:paraId="3CAC7DC1" w14:textId="77777777" w:rsidR="00486261" w:rsidRPr="002E1006" w:rsidRDefault="00486261" w:rsidP="00486261">
      <w:pPr>
        <w:pStyle w:val="PlainText"/>
        <w:tabs>
          <w:tab w:val="left" w:pos="6615"/>
        </w:tabs>
        <w:rPr>
          <w:rFonts w:ascii="Arial" w:hAnsi="Arial" w:cs="Arial"/>
          <w:b/>
          <w:sz w:val="24"/>
          <w:szCs w:val="24"/>
        </w:rPr>
      </w:pPr>
    </w:p>
    <w:p w14:paraId="406118D9" w14:textId="77777777" w:rsidR="00486261" w:rsidRPr="002E1006" w:rsidRDefault="00486261" w:rsidP="00486261">
      <w:pPr>
        <w:rPr>
          <w:rFonts w:ascii="Arial" w:eastAsia="MS Mincho" w:hAnsi="Arial" w:cs="Arial"/>
          <w:b/>
          <w:kern w:val="2"/>
          <w:lang w:val="en-GB" w:eastAsia="ja-JP"/>
        </w:rPr>
      </w:pPr>
      <w:r w:rsidRPr="002E1006">
        <w:rPr>
          <w:rFonts w:ascii="Arial" w:hAnsi="Arial" w:cs="Arial"/>
          <w:b/>
        </w:rPr>
        <w:br w:type="page"/>
      </w:r>
    </w:p>
    <w:p w14:paraId="68031E76" w14:textId="77777777" w:rsidR="00486261" w:rsidRPr="002E1006" w:rsidRDefault="00486261" w:rsidP="00486261">
      <w:pPr>
        <w:pStyle w:val="PlainText"/>
        <w:tabs>
          <w:tab w:val="left" w:pos="6615"/>
        </w:tabs>
        <w:rPr>
          <w:rFonts w:ascii="Arial" w:hAnsi="Arial" w:cs="Arial"/>
          <w:b/>
          <w:sz w:val="24"/>
          <w:szCs w:val="24"/>
        </w:rPr>
      </w:pPr>
    </w:p>
    <w:p w14:paraId="5AB488B4" w14:textId="77777777" w:rsidR="00486261" w:rsidRPr="002E1006" w:rsidRDefault="00486261" w:rsidP="00486261">
      <w:pPr>
        <w:pStyle w:val="PlainText"/>
        <w:tabs>
          <w:tab w:val="left" w:pos="6615"/>
        </w:tabs>
        <w:outlineLvl w:val="0"/>
        <w:rPr>
          <w:rFonts w:ascii="Arial" w:hAnsi="Arial" w:cs="Arial"/>
          <w:b/>
          <w:sz w:val="24"/>
          <w:szCs w:val="24"/>
        </w:rPr>
      </w:pPr>
      <w:r w:rsidRPr="002E1006">
        <w:rPr>
          <w:rFonts w:ascii="Arial" w:hAnsi="Arial" w:cs="Arial"/>
          <w:b/>
          <w:sz w:val="24"/>
          <w:szCs w:val="24"/>
        </w:rPr>
        <w:t>Japanese learning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1"/>
        <w:gridCol w:w="1531"/>
        <w:gridCol w:w="1927"/>
        <w:gridCol w:w="3169"/>
      </w:tblGrid>
      <w:tr w:rsidR="00486261" w:rsidRPr="002E1006" w14:paraId="2E560F1B" w14:textId="77777777" w:rsidTr="0092407B">
        <w:trPr>
          <w:trHeight w:val="356"/>
          <w:jc w:val="center"/>
        </w:trPr>
        <w:tc>
          <w:tcPr>
            <w:tcW w:w="2235" w:type="dxa"/>
          </w:tcPr>
          <w:p w14:paraId="5AED5A8C" w14:textId="77777777" w:rsidR="00486261" w:rsidRPr="002E1006" w:rsidRDefault="00486261" w:rsidP="0092407B">
            <w:pPr>
              <w:pStyle w:val="PlainText"/>
              <w:tabs>
                <w:tab w:val="left" w:pos="6615"/>
              </w:tabs>
              <w:jc w:val="left"/>
              <w:rPr>
                <w:rFonts w:ascii="Arial" w:hAnsi="Arial" w:cs="Arial"/>
                <w:sz w:val="24"/>
                <w:szCs w:val="24"/>
              </w:rPr>
            </w:pPr>
          </w:p>
        </w:tc>
        <w:tc>
          <w:tcPr>
            <w:tcW w:w="1559" w:type="dxa"/>
          </w:tcPr>
          <w:p w14:paraId="5EB7A20C"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When?</w:t>
            </w:r>
          </w:p>
        </w:tc>
        <w:tc>
          <w:tcPr>
            <w:tcW w:w="1984" w:type="dxa"/>
          </w:tcPr>
          <w:p w14:paraId="45D0837F"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How many years</w:t>
            </w:r>
          </w:p>
        </w:tc>
        <w:tc>
          <w:tcPr>
            <w:tcW w:w="3276" w:type="dxa"/>
          </w:tcPr>
          <w:p w14:paraId="6B517082"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Where?</w:t>
            </w:r>
          </w:p>
        </w:tc>
      </w:tr>
      <w:tr w:rsidR="00486261" w:rsidRPr="002E1006" w14:paraId="1D6CFE94" w14:textId="77777777" w:rsidTr="0092407B">
        <w:trPr>
          <w:trHeight w:val="356"/>
          <w:jc w:val="center"/>
        </w:trPr>
        <w:tc>
          <w:tcPr>
            <w:tcW w:w="2235" w:type="dxa"/>
          </w:tcPr>
          <w:p w14:paraId="368E5D98"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Primary School</w:t>
            </w:r>
          </w:p>
        </w:tc>
        <w:tc>
          <w:tcPr>
            <w:tcW w:w="1559" w:type="dxa"/>
          </w:tcPr>
          <w:p w14:paraId="0EA96172"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130C01FF" w14:textId="77777777" w:rsidR="00486261" w:rsidRPr="002E1006" w:rsidRDefault="00486261" w:rsidP="0092407B">
            <w:pPr>
              <w:pStyle w:val="PlainText"/>
              <w:tabs>
                <w:tab w:val="left" w:pos="6615"/>
              </w:tabs>
              <w:rPr>
                <w:rFonts w:ascii="Arial" w:hAnsi="Arial" w:cs="Arial"/>
                <w:sz w:val="24"/>
                <w:szCs w:val="24"/>
              </w:rPr>
            </w:pPr>
          </w:p>
        </w:tc>
        <w:tc>
          <w:tcPr>
            <w:tcW w:w="3276" w:type="dxa"/>
          </w:tcPr>
          <w:p w14:paraId="4EB55439" w14:textId="77777777" w:rsidR="00486261" w:rsidRPr="002E1006" w:rsidRDefault="00486261" w:rsidP="0092407B">
            <w:pPr>
              <w:pStyle w:val="PlainText"/>
              <w:tabs>
                <w:tab w:val="left" w:pos="6615"/>
              </w:tabs>
              <w:rPr>
                <w:rFonts w:ascii="Arial" w:hAnsi="Arial" w:cs="Arial"/>
                <w:sz w:val="24"/>
                <w:szCs w:val="24"/>
              </w:rPr>
            </w:pPr>
          </w:p>
        </w:tc>
      </w:tr>
      <w:tr w:rsidR="00486261" w:rsidRPr="002E1006" w14:paraId="44D54F00" w14:textId="77777777" w:rsidTr="0092407B">
        <w:trPr>
          <w:trHeight w:val="356"/>
          <w:jc w:val="center"/>
        </w:trPr>
        <w:tc>
          <w:tcPr>
            <w:tcW w:w="2235" w:type="dxa"/>
          </w:tcPr>
          <w:p w14:paraId="796F2E82"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Intermediate School</w:t>
            </w:r>
          </w:p>
        </w:tc>
        <w:tc>
          <w:tcPr>
            <w:tcW w:w="1559" w:type="dxa"/>
          </w:tcPr>
          <w:p w14:paraId="39581AA7"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04034207" w14:textId="77777777" w:rsidR="00486261" w:rsidRPr="002E1006" w:rsidRDefault="00486261" w:rsidP="0092407B">
            <w:pPr>
              <w:pStyle w:val="PlainText"/>
              <w:tabs>
                <w:tab w:val="left" w:pos="6615"/>
              </w:tabs>
              <w:rPr>
                <w:rFonts w:ascii="Arial" w:hAnsi="Arial" w:cs="Arial"/>
                <w:sz w:val="24"/>
                <w:szCs w:val="24"/>
              </w:rPr>
            </w:pPr>
          </w:p>
        </w:tc>
        <w:tc>
          <w:tcPr>
            <w:tcW w:w="3276" w:type="dxa"/>
          </w:tcPr>
          <w:p w14:paraId="0C08B35B" w14:textId="77777777" w:rsidR="00486261" w:rsidRPr="002E1006" w:rsidRDefault="00486261" w:rsidP="0092407B">
            <w:pPr>
              <w:pStyle w:val="PlainText"/>
              <w:tabs>
                <w:tab w:val="left" w:pos="6615"/>
              </w:tabs>
              <w:rPr>
                <w:rFonts w:ascii="Arial" w:hAnsi="Arial" w:cs="Arial"/>
                <w:sz w:val="24"/>
                <w:szCs w:val="24"/>
              </w:rPr>
            </w:pPr>
          </w:p>
        </w:tc>
      </w:tr>
      <w:tr w:rsidR="00486261" w:rsidRPr="002E1006" w14:paraId="463374FD" w14:textId="77777777" w:rsidTr="0092407B">
        <w:trPr>
          <w:trHeight w:val="356"/>
          <w:jc w:val="center"/>
        </w:trPr>
        <w:tc>
          <w:tcPr>
            <w:tcW w:w="2235" w:type="dxa"/>
          </w:tcPr>
          <w:p w14:paraId="46447B88"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Secondary School</w:t>
            </w:r>
          </w:p>
        </w:tc>
        <w:tc>
          <w:tcPr>
            <w:tcW w:w="1559" w:type="dxa"/>
          </w:tcPr>
          <w:p w14:paraId="4C43E3A7"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63814FF0" w14:textId="77777777" w:rsidR="00486261" w:rsidRPr="002E1006" w:rsidRDefault="00486261" w:rsidP="0092407B">
            <w:pPr>
              <w:pStyle w:val="PlainText"/>
              <w:tabs>
                <w:tab w:val="left" w:pos="6615"/>
              </w:tabs>
              <w:rPr>
                <w:rFonts w:ascii="Arial" w:hAnsi="Arial" w:cs="Arial"/>
                <w:sz w:val="24"/>
                <w:szCs w:val="24"/>
              </w:rPr>
            </w:pPr>
          </w:p>
        </w:tc>
        <w:tc>
          <w:tcPr>
            <w:tcW w:w="3276" w:type="dxa"/>
          </w:tcPr>
          <w:p w14:paraId="72E494F5" w14:textId="77777777" w:rsidR="00486261" w:rsidRPr="002E1006" w:rsidRDefault="00486261" w:rsidP="0092407B">
            <w:pPr>
              <w:pStyle w:val="PlainText"/>
              <w:tabs>
                <w:tab w:val="left" w:pos="6615"/>
              </w:tabs>
              <w:rPr>
                <w:rFonts w:ascii="Arial" w:hAnsi="Arial" w:cs="Arial"/>
                <w:sz w:val="24"/>
                <w:szCs w:val="24"/>
              </w:rPr>
            </w:pPr>
          </w:p>
        </w:tc>
      </w:tr>
      <w:tr w:rsidR="00486261" w:rsidRPr="002E1006" w14:paraId="635E3FD6" w14:textId="77777777" w:rsidTr="0092407B">
        <w:trPr>
          <w:trHeight w:val="356"/>
          <w:jc w:val="center"/>
        </w:trPr>
        <w:tc>
          <w:tcPr>
            <w:tcW w:w="2235" w:type="dxa"/>
          </w:tcPr>
          <w:p w14:paraId="3F1BDCA9"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Tertiary Institution</w:t>
            </w:r>
          </w:p>
        </w:tc>
        <w:tc>
          <w:tcPr>
            <w:tcW w:w="1559" w:type="dxa"/>
          </w:tcPr>
          <w:p w14:paraId="2AED1590"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64610ACE" w14:textId="77777777" w:rsidR="00486261" w:rsidRPr="002E1006" w:rsidRDefault="00486261" w:rsidP="0092407B">
            <w:pPr>
              <w:pStyle w:val="PlainText"/>
              <w:tabs>
                <w:tab w:val="left" w:pos="6615"/>
              </w:tabs>
              <w:rPr>
                <w:rFonts w:ascii="Arial" w:hAnsi="Arial" w:cs="Arial"/>
                <w:sz w:val="24"/>
                <w:szCs w:val="24"/>
              </w:rPr>
            </w:pPr>
          </w:p>
        </w:tc>
        <w:tc>
          <w:tcPr>
            <w:tcW w:w="3276" w:type="dxa"/>
          </w:tcPr>
          <w:p w14:paraId="79E86456" w14:textId="77777777" w:rsidR="00486261" w:rsidRPr="002E1006" w:rsidRDefault="00486261" w:rsidP="0092407B">
            <w:pPr>
              <w:pStyle w:val="PlainText"/>
              <w:tabs>
                <w:tab w:val="left" w:pos="6615"/>
              </w:tabs>
              <w:rPr>
                <w:rFonts w:ascii="Arial" w:hAnsi="Arial" w:cs="Arial"/>
                <w:sz w:val="24"/>
                <w:szCs w:val="24"/>
              </w:rPr>
            </w:pPr>
          </w:p>
        </w:tc>
      </w:tr>
      <w:tr w:rsidR="00486261" w:rsidRPr="002E1006" w14:paraId="61271E6F" w14:textId="77777777" w:rsidTr="0092407B">
        <w:trPr>
          <w:trHeight w:val="356"/>
          <w:jc w:val="center"/>
        </w:trPr>
        <w:tc>
          <w:tcPr>
            <w:tcW w:w="2235" w:type="dxa"/>
          </w:tcPr>
          <w:p w14:paraId="31C3D3AD"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Private lessons</w:t>
            </w:r>
          </w:p>
        </w:tc>
        <w:tc>
          <w:tcPr>
            <w:tcW w:w="1559" w:type="dxa"/>
            <w:tcBorders>
              <w:bottom w:val="single" w:sz="4" w:space="0" w:color="auto"/>
            </w:tcBorders>
          </w:tcPr>
          <w:p w14:paraId="409C7302"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4CF4E16D" w14:textId="77777777" w:rsidR="00486261" w:rsidRPr="002E1006" w:rsidRDefault="00486261" w:rsidP="0092407B">
            <w:pPr>
              <w:pStyle w:val="PlainText"/>
              <w:tabs>
                <w:tab w:val="left" w:pos="6615"/>
              </w:tabs>
              <w:rPr>
                <w:rFonts w:ascii="Arial" w:hAnsi="Arial" w:cs="Arial"/>
                <w:sz w:val="24"/>
                <w:szCs w:val="24"/>
              </w:rPr>
            </w:pPr>
          </w:p>
        </w:tc>
        <w:tc>
          <w:tcPr>
            <w:tcW w:w="3276" w:type="dxa"/>
            <w:tcBorders>
              <w:bottom w:val="single" w:sz="4" w:space="0" w:color="auto"/>
            </w:tcBorders>
          </w:tcPr>
          <w:p w14:paraId="6978FA4C" w14:textId="77777777" w:rsidR="00486261" w:rsidRPr="002E1006" w:rsidRDefault="00486261" w:rsidP="0092407B">
            <w:pPr>
              <w:pStyle w:val="PlainText"/>
              <w:tabs>
                <w:tab w:val="left" w:pos="6615"/>
              </w:tabs>
              <w:rPr>
                <w:rFonts w:ascii="Arial" w:hAnsi="Arial" w:cs="Arial"/>
                <w:sz w:val="24"/>
                <w:szCs w:val="24"/>
              </w:rPr>
            </w:pPr>
          </w:p>
        </w:tc>
      </w:tr>
      <w:tr w:rsidR="00486261" w:rsidRPr="002E1006" w14:paraId="40EBFBD5" w14:textId="77777777" w:rsidTr="0092407B">
        <w:trPr>
          <w:trHeight w:val="356"/>
          <w:jc w:val="center"/>
        </w:trPr>
        <w:tc>
          <w:tcPr>
            <w:tcW w:w="2235" w:type="dxa"/>
          </w:tcPr>
          <w:p w14:paraId="34C76696" w14:textId="77777777" w:rsidR="00486261" w:rsidRPr="002E1006" w:rsidRDefault="00486261" w:rsidP="0092407B">
            <w:pPr>
              <w:pStyle w:val="PlainText"/>
              <w:tabs>
                <w:tab w:val="left" w:pos="6615"/>
              </w:tabs>
              <w:jc w:val="left"/>
              <w:rPr>
                <w:rFonts w:ascii="Arial" w:hAnsi="Arial" w:cs="Arial"/>
                <w:sz w:val="24"/>
                <w:szCs w:val="24"/>
              </w:rPr>
            </w:pPr>
            <w:r w:rsidRPr="002E1006">
              <w:rPr>
                <w:rFonts w:ascii="Arial" w:hAnsi="Arial" w:cs="Arial"/>
                <w:sz w:val="24"/>
                <w:szCs w:val="24"/>
              </w:rPr>
              <w:t>Total</w:t>
            </w:r>
          </w:p>
        </w:tc>
        <w:tc>
          <w:tcPr>
            <w:tcW w:w="1559" w:type="dxa"/>
            <w:tcBorders>
              <w:tr2bl w:val="single" w:sz="4" w:space="0" w:color="auto"/>
            </w:tcBorders>
          </w:tcPr>
          <w:p w14:paraId="60B74F4C" w14:textId="77777777" w:rsidR="00486261" w:rsidRPr="002E1006" w:rsidRDefault="00486261" w:rsidP="0092407B">
            <w:pPr>
              <w:pStyle w:val="PlainText"/>
              <w:tabs>
                <w:tab w:val="left" w:pos="6615"/>
              </w:tabs>
              <w:rPr>
                <w:rFonts w:ascii="Arial" w:hAnsi="Arial" w:cs="Arial"/>
                <w:sz w:val="24"/>
                <w:szCs w:val="24"/>
              </w:rPr>
            </w:pPr>
          </w:p>
        </w:tc>
        <w:tc>
          <w:tcPr>
            <w:tcW w:w="1984" w:type="dxa"/>
          </w:tcPr>
          <w:p w14:paraId="736A0966" w14:textId="77777777" w:rsidR="00486261" w:rsidRPr="002E1006" w:rsidRDefault="00486261" w:rsidP="0092407B">
            <w:pPr>
              <w:pStyle w:val="PlainText"/>
              <w:tabs>
                <w:tab w:val="left" w:pos="6615"/>
              </w:tabs>
              <w:rPr>
                <w:rFonts w:ascii="Arial" w:hAnsi="Arial" w:cs="Arial"/>
                <w:sz w:val="24"/>
                <w:szCs w:val="24"/>
              </w:rPr>
            </w:pPr>
          </w:p>
        </w:tc>
        <w:tc>
          <w:tcPr>
            <w:tcW w:w="3276" w:type="dxa"/>
            <w:tcBorders>
              <w:tr2bl w:val="single" w:sz="4" w:space="0" w:color="auto"/>
            </w:tcBorders>
          </w:tcPr>
          <w:p w14:paraId="45F77262" w14:textId="77777777" w:rsidR="00486261" w:rsidRPr="002E1006" w:rsidRDefault="00486261" w:rsidP="0092407B">
            <w:pPr>
              <w:pStyle w:val="PlainText"/>
              <w:tabs>
                <w:tab w:val="left" w:pos="6615"/>
              </w:tabs>
              <w:rPr>
                <w:rFonts w:ascii="Arial" w:hAnsi="Arial" w:cs="Arial"/>
                <w:sz w:val="24"/>
                <w:szCs w:val="24"/>
              </w:rPr>
            </w:pPr>
          </w:p>
        </w:tc>
      </w:tr>
    </w:tbl>
    <w:p w14:paraId="3828F93D" w14:textId="77777777" w:rsidR="00486261" w:rsidRPr="002E1006" w:rsidRDefault="00486261" w:rsidP="00486261">
      <w:pPr>
        <w:rPr>
          <w:rFonts w:ascii="Arial" w:hAnsi="Arial" w:cs="Arial"/>
          <w:b/>
          <w:bCs/>
        </w:rPr>
      </w:pPr>
    </w:p>
    <w:p w14:paraId="16EE715B" w14:textId="77777777" w:rsidR="00486261" w:rsidRPr="002E1006" w:rsidRDefault="00486261" w:rsidP="00486261">
      <w:pPr>
        <w:rPr>
          <w:rFonts w:ascii="Arial" w:hAnsi="Arial" w:cs="Arial"/>
          <w:b/>
          <w:bCs/>
        </w:rPr>
      </w:pPr>
    </w:p>
    <w:p w14:paraId="547F5B84" w14:textId="77777777" w:rsidR="00486261" w:rsidRPr="002E1006" w:rsidRDefault="00486261" w:rsidP="00486261">
      <w:pPr>
        <w:outlineLvl w:val="0"/>
        <w:rPr>
          <w:rFonts w:ascii="Arial" w:eastAsia="MS Mincho" w:hAnsi="Arial" w:cs="Arial"/>
          <w:b/>
          <w:bCs/>
          <w:kern w:val="2"/>
          <w:lang w:eastAsia="ja-JP"/>
        </w:rPr>
      </w:pPr>
      <w:r w:rsidRPr="002E1006">
        <w:rPr>
          <w:rFonts w:ascii="Arial" w:hAnsi="Arial" w:cs="Arial"/>
          <w:b/>
          <w:bCs/>
        </w:rPr>
        <w:t xml:space="preserve">In-Japan experience: If you have been </w:t>
      </w:r>
      <w:proofErr w:type="spellStart"/>
      <w:r w:rsidRPr="002E1006">
        <w:rPr>
          <w:rFonts w:ascii="Arial" w:hAnsi="Arial" w:cs="Arial"/>
          <w:b/>
          <w:bCs/>
        </w:rPr>
        <w:t>to</w:t>
      </w:r>
      <w:proofErr w:type="spellEnd"/>
      <w:r w:rsidRPr="002E1006">
        <w:rPr>
          <w:rFonts w:ascii="Arial" w:hAnsi="Arial" w:cs="Arial"/>
          <w:b/>
          <w:bCs/>
        </w:rPr>
        <w:t>/lived in Japan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1"/>
        <w:gridCol w:w="1834"/>
        <w:gridCol w:w="5733"/>
      </w:tblGrid>
      <w:tr w:rsidR="00486261" w:rsidRPr="002E1006" w14:paraId="25C6AC11" w14:textId="77777777" w:rsidTr="0092407B">
        <w:trPr>
          <w:jc w:val="center"/>
        </w:trPr>
        <w:tc>
          <w:tcPr>
            <w:tcW w:w="1368" w:type="dxa"/>
          </w:tcPr>
          <w:p w14:paraId="34E6BE48"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When</w:t>
            </w:r>
          </w:p>
        </w:tc>
        <w:tc>
          <w:tcPr>
            <w:tcW w:w="2100" w:type="dxa"/>
          </w:tcPr>
          <w:p w14:paraId="131E9624"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How long?</w:t>
            </w:r>
          </w:p>
        </w:tc>
        <w:tc>
          <w:tcPr>
            <w:tcW w:w="6952" w:type="dxa"/>
          </w:tcPr>
          <w:p w14:paraId="1772AF95" w14:textId="77777777" w:rsidR="00486261" w:rsidRPr="002E1006" w:rsidRDefault="00486261" w:rsidP="0092407B">
            <w:pPr>
              <w:pStyle w:val="PlainText"/>
              <w:tabs>
                <w:tab w:val="left" w:pos="6615"/>
              </w:tabs>
              <w:rPr>
                <w:rFonts w:ascii="Arial" w:hAnsi="Arial" w:cs="Arial"/>
                <w:sz w:val="24"/>
                <w:szCs w:val="24"/>
              </w:rPr>
            </w:pPr>
            <w:r w:rsidRPr="002E1006">
              <w:rPr>
                <w:rFonts w:ascii="Arial" w:hAnsi="Arial" w:cs="Arial"/>
                <w:sz w:val="24"/>
                <w:szCs w:val="24"/>
              </w:rPr>
              <w:t>What did you do in Japan?</w:t>
            </w:r>
          </w:p>
        </w:tc>
      </w:tr>
      <w:tr w:rsidR="00486261" w:rsidRPr="002E1006" w14:paraId="269DD7EB" w14:textId="77777777" w:rsidTr="0092407B">
        <w:trPr>
          <w:trHeight w:val="866"/>
          <w:jc w:val="center"/>
        </w:trPr>
        <w:tc>
          <w:tcPr>
            <w:tcW w:w="1368" w:type="dxa"/>
          </w:tcPr>
          <w:p w14:paraId="51C3BFD9" w14:textId="77777777" w:rsidR="00486261" w:rsidRPr="002E1006" w:rsidRDefault="00486261" w:rsidP="0092407B">
            <w:pPr>
              <w:pStyle w:val="PlainText"/>
              <w:tabs>
                <w:tab w:val="left" w:pos="6615"/>
              </w:tabs>
              <w:jc w:val="left"/>
              <w:rPr>
                <w:rFonts w:ascii="Arial" w:hAnsi="Arial" w:cs="Arial"/>
                <w:sz w:val="24"/>
                <w:szCs w:val="24"/>
              </w:rPr>
            </w:pPr>
          </w:p>
          <w:p w14:paraId="5DA3C019" w14:textId="77777777" w:rsidR="00486261" w:rsidRPr="002E1006" w:rsidRDefault="00486261" w:rsidP="0092407B">
            <w:pPr>
              <w:pStyle w:val="PlainText"/>
              <w:tabs>
                <w:tab w:val="left" w:pos="6615"/>
              </w:tabs>
              <w:jc w:val="left"/>
              <w:rPr>
                <w:rFonts w:ascii="Arial" w:hAnsi="Arial" w:cs="Arial"/>
                <w:sz w:val="24"/>
                <w:szCs w:val="24"/>
              </w:rPr>
            </w:pPr>
          </w:p>
          <w:p w14:paraId="6E0D57DF" w14:textId="77777777" w:rsidR="00486261" w:rsidRPr="002E1006" w:rsidRDefault="00486261" w:rsidP="0092407B">
            <w:pPr>
              <w:pStyle w:val="PlainText"/>
              <w:tabs>
                <w:tab w:val="left" w:pos="6615"/>
              </w:tabs>
              <w:jc w:val="left"/>
              <w:rPr>
                <w:rFonts w:ascii="Arial" w:hAnsi="Arial" w:cs="Arial"/>
                <w:sz w:val="24"/>
                <w:szCs w:val="24"/>
              </w:rPr>
            </w:pPr>
          </w:p>
          <w:p w14:paraId="10F0E938" w14:textId="77777777" w:rsidR="00486261" w:rsidRPr="002E1006" w:rsidRDefault="00486261" w:rsidP="0092407B">
            <w:pPr>
              <w:pStyle w:val="PlainText"/>
              <w:tabs>
                <w:tab w:val="left" w:pos="6615"/>
              </w:tabs>
              <w:jc w:val="left"/>
              <w:rPr>
                <w:rFonts w:ascii="Arial" w:hAnsi="Arial" w:cs="Arial"/>
                <w:sz w:val="24"/>
                <w:szCs w:val="24"/>
              </w:rPr>
            </w:pPr>
          </w:p>
        </w:tc>
        <w:tc>
          <w:tcPr>
            <w:tcW w:w="2100" w:type="dxa"/>
          </w:tcPr>
          <w:p w14:paraId="052FCFB5" w14:textId="77777777" w:rsidR="00486261" w:rsidRPr="002E1006" w:rsidRDefault="00486261" w:rsidP="0092407B">
            <w:pPr>
              <w:pStyle w:val="PlainText"/>
              <w:tabs>
                <w:tab w:val="left" w:pos="6615"/>
              </w:tabs>
              <w:jc w:val="left"/>
              <w:rPr>
                <w:rFonts w:ascii="Arial" w:hAnsi="Arial" w:cs="Arial"/>
                <w:sz w:val="24"/>
                <w:szCs w:val="24"/>
              </w:rPr>
            </w:pPr>
          </w:p>
          <w:p w14:paraId="163FF560" w14:textId="77777777" w:rsidR="00486261" w:rsidRPr="002E1006" w:rsidRDefault="00486261" w:rsidP="0092407B">
            <w:pPr>
              <w:pStyle w:val="PlainText"/>
              <w:tabs>
                <w:tab w:val="left" w:pos="6615"/>
              </w:tabs>
              <w:jc w:val="left"/>
              <w:rPr>
                <w:rFonts w:ascii="Arial" w:hAnsi="Arial" w:cs="Arial"/>
                <w:sz w:val="24"/>
                <w:szCs w:val="24"/>
              </w:rPr>
            </w:pPr>
          </w:p>
        </w:tc>
        <w:tc>
          <w:tcPr>
            <w:tcW w:w="6952" w:type="dxa"/>
          </w:tcPr>
          <w:p w14:paraId="2EB51435" w14:textId="77777777" w:rsidR="00486261" w:rsidRPr="002E1006" w:rsidRDefault="00486261" w:rsidP="0092407B">
            <w:pPr>
              <w:pStyle w:val="PlainText"/>
              <w:tabs>
                <w:tab w:val="left" w:pos="6615"/>
              </w:tabs>
              <w:jc w:val="left"/>
              <w:rPr>
                <w:rFonts w:ascii="Arial" w:hAnsi="Arial" w:cs="Arial"/>
                <w:sz w:val="24"/>
                <w:szCs w:val="24"/>
              </w:rPr>
            </w:pPr>
          </w:p>
          <w:p w14:paraId="73D4EECC" w14:textId="77777777" w:rsidR="00486261" w:rsidRPr="002E1006" w:rsidRDefault="00486261" w:rsidP="0092407B">
            <w:pPr>
              <w:pStyle w:val="PlainText"/>
              <w:tabs>
                <w:tab w:val="left" w:pos="6615"/>
              </w:tabs>
              <w:jc w:val="left"/>
              <w:rPr>
                <w:rFonts w:ascii="Arial" w:hAnsi="Arial" w:cs="Arial"/>
                <w:sz w:val="24"/>
                <w:szCs w:val="24"/>
              </w:rPr>
            </w:pPr>
          </w:p>
          <w:p w14:paraId="4AD9F521" w14:textId="77777777" w:rsidR="00486261" w:rsidRPr="002E1006" w:rsidRDefault="00486261" w:rsidP="0092407B">
            <w:pPr>
              <w:pStyle w:val="PlainText"/>
              <w:tabs>
                <w:tab w:val="left" w:pos="6615"/>
              </w:tabs>
              <w:jc w:val="left"/>
              <w:rPr>
                <w:rFonts w:ascii="Arial" w:hAnsi="Arial" w:cs="Arial"/>
                <w:sz w:val="24"/>
                <w:szCs w:val="24"/>
              </w:rPr>
            </w:pPr>
          </w:p>
        </w:tc>
      </w:tr>
    </w:tbl>
    <w:p w14:paraId="10711F8D" w14:textId="77777777" w:rsidR="00486261" w:rsidRPr="002E1006" w:rsidRDefault="00486261" w:rsidP="00486261">
      <w:pPr>
        <w:rPr>
          <w:rFonts w:ascii="Arial" w:hAnsi="Arial" w:cs="Arial"/>
        </w:rPr>
      </w:pPr>
    </w:p>
    <w:p w14:paraId="5ED41B25" w14:textId="77777777" w:rsidR="00486261" w:rsidRPr="002E1006" w:rsidRDefault="00486261" w:rsidP="00486261">
      <w:pPr>
        <w:spacing w:line="276" w:lineRule="auto"/>
        <w:outlineLvl w:val="0"/>
        <w:rPr>
          <w:rFonts w:ascii="Arial" w:hAnsi="Arial" w:cs="Arial"/>
          <w:b/>
          <w:lang w:eastAsia="ja-JP"/>
        </w:rPr>
      </w:pPr>
      <w:r w:rsidRPr="002E1006">
        <w:rPr>
          <w:rFonts w:ascii="Arial" w:hAnsi="Arial" w:cs="Arial"/>
          <w:b/>
          <w:lang w:eastAsia="ja-JP"/>
        </w:rPr>
        <w:t>Speech summary in 100-150 words in English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8"/>
      </w:tblGrid>
      <w:tr w:rsidR="00486261" w:rsidRPr="002E1006" w14:paraId="33504D30" w14:textId="77777777" w:rsidTr="0092407B">
        <w:trPr>
          <w:trHeight w:val="1139"/>
          <w:jc w:val="center"/>
        </w:trPr>
        <w:tc>
          <w:tcPr>
            <w:tcW w:w="9054" w:type="dxa"/>
          </w:tcPr>
          <w:p w14:paraId="0A2239C1" w14:textId="77777777" w:rsidR="00486261" w:rsidRPr="002E1006" w:rsidRDefault="00486261" w:rsidP="0092407B">
            <w:pPr>
              <w:pStyle w:val="PlainText"/>
              <w:tabs>
                <w:tab w:val="left" w:pos="6615"/>
              </w:tabs>
              <w:jc w:val="left"/>
              <w:rPr>
                <w:rFonts w:ascii="Arial" w:hAnsi="Arial" w:cs="Arial"/>
                <w:sz w:val="24"/>
                <w:szCs w:val="24"/>
              </w:rPr>
            </w:pPr>
          </w:p>
          <w:p w14:paraId="5E0E5663" w14:textId="77777777" w:rsidR="00486261" w:rsidRPr="002E1006" w:rsidRDefault="00486261" w:rsidP="0092407B">
            <w:pPr>
              <w:pStyle w:val="PlainText"/>
              <w:tabs>
                <w:tab w:val="left" w:pos="6615"/>
              </w:tabs>
              <w:jc w:val="left"/>
              <w:rPr>
                <w:rFonts w:ascii="Arial" w:hAnsi="Arial" w:cs="Arial"/>
                <w:sz w:val="24"/>
                <w:szCs w:val="24"/>
              </w:rPr>
            </w:pPr>
          </w:p>
          <w:p w14:paraId="6714F36C" w14:textId="77777777" w:rsidR="00486261" w:rsidRPr="002E1006" w:rsidRDefault="00486261" w:rsidP="0092407B">
            <w:pPr>
              <w:pStyle w:val="PlainText"/>
              <w:tabs>
                <w:tab w:val="left" w:pos="6615"/>
              </w:tabs>
              <w:jc w:val="left"/>
              <w:rPr>
                <w:rFonts w:ascii="Arial" w:hAnsi="Arial" w:cs="Arial"/>
                <w:sz w:val="24"/>
                <w:szCs w:val="24"/>
              </w:rPr>
            </w:pPr>
          </w:p>
          <w:p w14:paraId="29CB5FCF" w14:textId="77777777" w:rsidR="00486261" w:rsidRPr="002E1006" w:rsidRDefault="00486261" w:rsidP="0092407B">
            <w:pPr>
              <w:pStyle w:val="PlainText"/>
              <w:tabs>
                <w:tab w:val="left" w:pos="6615"/>
              </w:tabs>
              <w:jc w:val="left"/>
              <w:rPr>
                <w:rFonts w:ascii="Arial" w:hAnsi="Arial" w:cs="Arial"/>
                <w:sz w:val="24"/>
                <w:szCs w:val="24"/>
              </w:rPr>
            </w:pPr>
          </w:p>
          <w:p w14:paraId="7A275F6A" w14:textId="77777777" w:rsidR="00486261" w:rsidRPr="002E1006" w:rsidRDefault="00486261" w:rsidP="0092407B">
            <w:pPr>
              <w:pStyle w:val="PlainText"/>
              <w:tabs>
                <w:tab w:val="left" w:pos="6615"/>
              </w:tabs>
              <w:jc w:val="left"/>
              <w:rPr>
                <w:rFonts w:ascii="Arial" w:hAnsi="Arial" w:cs="Arial"/>
                <w:sz w:val="24"/>
                <w:szCs w:val="24"/>
              </w:rPr>
            </w:pPr>
          </w:p>
          <w:p w14:paraId="53844FD5" w14:textId="77777777" w:rsidR="00486261" w:rsidRPr="002E1006" w:rsidRDefault="00486261" w:rsidP="0092407B">
            <w:pPr>
              <w:pStyle w:val="PlainText"/>
              <w:tabs>
                <w:tab w:val="left" w:pos="6615"/>
              </w:tabs>
              <w:jc w:val="left"/>
              <w:rPr>
                <w:rFonts w:ascii="Arial" w:hAnsi="Arial" w:cs="Arial"/>
                <w:sz w:val="24"/>
                <w:szCs w:val="24"/>
              </w:rPr>
            </w:pPr>
          </w:p>
          <w:p w14:paraId="15F76EA1" w14:textId="77777777" w:rsidR="00486261" w:rsidRPr="002E1006" w:rsidRDefault="00486261" w:rsidP="0092407B">
            <w:pPr>
              <w:pStyle w:val="PlainText"/>
              <w:tabs>
                <w:tab w:val="left" w:pos="6615"/>
              </w:tabs>
              <w:jc w:val="left"/>
              <w:rPr>
                <w:rFonts w:ascii="Arial" w:hAnsi="Arial" w:cs="Arial"/>
                <w:sz w:val="24"/>
                <w:szCs w:val="24"/>
              </w:rPr>
            </w:pPr>
          </w:p>
          <w:p w14:paraId="505BDE92" w14:textId="77777777" w:rsidR="00486261" w:rsidRPr="002E1006" w:rsidRDefault="00486261" w:rsidP="0092407B">
            <w:pPr>
              <w:pStyle w:val="PlainText"/>
              <w:tabs>
                <w:tab w:val="left" w:pos="6615"/>
              </w:tabs>
              <w:jc w:val="left"/>
              <w:rPr>
                <w:rFonts w:ascii="Arial" w:hAnsi="Arial" w:cs="Arial"/>
                <w:sz w:val="24"/>
                <w:szCs w:val="24"/>
              </w:rPr>
            </w:pPr>
          </w:p>
          <w:p w14:paraId="6F7656D6" w14:textId="77777777" w:rsidR="00486261" w:rsidRPr="002E1006" w:rsidRDefault="00486261" w:rsidP="0092407B">
            <w:pPr>
              <w:pStyle w:val="PlainText"/>
              <w:tabs>
                <w:tab w:val="left" w:pos="6615"/>
              </w:tabs>
              <w:jc w:val="left"/>
              <w:rPr>
                <w:rFonts w:ascii="Arial" w:hAnsi="Arial" w:cs="Arial"/>
                <w:sz w:val="24"/>
                <w:szCs w:val="24"/>
              </w:rPr>
            </w:pPr>
          </w:p>
          <w:p w14:paraId="29EE3ABE" w14:textId="77777777" w:rsidR="00486261" w:rsidRPr="002E1006" w:rsidRDefault="00486261" w:rsidP="0092407B">
            <w:pPr>
              <w:pStyle w:val="PlainText"/>
              <w:tabs>
                <w:tab w:val="left" w:pos="6615"/>
              </w:tabs>
              <w:jc w:val="left"/>
              <w:rPr>
                <w:rFonts w:ascii="Arial" w:hAnsi="Arial" w:cs="Arial"/>
                <w:sz w:val="24"/>
                <w:szCs w:val="24"/>
              </w:rPr>
            </w:pPr>
          </w:p>
        </w:tc>
      </w:tr>
    </w:tbl>
    <w:p w14:paraId="2AADECD3" w14:textId="77777777" w:rsidR="00486261" w:rsidRPr="002E1006" w:rsidRDefault="00486261" w:rsidP="00486261">
      <w:pPr>
        <w:pStyle w:val="PlainText"/>
        <w:spacing w:line="360" w:lineRule="auto"/>
        <w:jc w:val="left"/>
        <w:rPr>
          <w:rFonts w:ascii="Arial" w:hAnsi="Arial" w:cs="Arial"/>
          <w:b/>
          <w:sz w:val="28"/>
          <w:szCs w:val="28"/>
        </w:rPr>
      </w:pPr>
    </w:p>
    <w:p w14:paraId="6D6331F1" w14:textId="77777777" w:rsidR="00486261" w:rsidRPr="002E1006" w:rsidRDefault="00486261" w:rsidP="00486261">
      <w:pPr>
        <w:rPr>
          <w:rFonts w:ascii="Arial" w:eastAsia="MS Mincho" w:hAnsi="Arial" w:cs="Arial"/>
          <w:b/>
          <w:kern w:val="2"/>
          <w:sz w:val="28"/>
          <w:szCs w:val="28"/>
          <w:lang w:val="en-GB" w:eastAsia="ja-JP"/>
        </w:rPr>
      </w:pPr>
      <w:r w:rsidRPr="002E1006">
        <w:rPr>
          <w:rFonts w:ascii="Arial" w:hAnsi="Arial" w:cs="Arial"/>
          <w:b/>
          <w:sz w:val="28"/>
          <w:szCs w:val="28"/>
        </w:rPr>
        <w:br w:type="page"/>
      </w:r>
    </w:p>
    <w:p w14:paraId="117FDBD8" w14:textId="77777777" w:rsidR="00486261" w:rsidRPr="002E1006" w:rsidRDefault="00486261" w:rsidP="00486261">
      <w:pPr>
        <w:pStyle w:val="PlainText"/>
        <w:spacing w:line="360" w:lineRule="auto"/>
        <w:jc w:val="left"/>
        <w:rPr>
          <w:rFonts w:ascii="Arial" w:hAnsi="Arial" w:cs="Arial"/>
          <w:b/>
          <w:sz w:val="28"/>
          <w:szCs w:val="28"/>
        </w:rPr>
      </w:pPr>
      <w:r w:rsidRPr="002E1006">
        <w:rPr>
          <w:rFonts w:ascii="Arial" w:hAnsi="Arial" w:cs="Arial"/>
          <w:b/>
          <w:noProof/>
          <w:sz w:val="28"/>
          <w:szCs w:val="28"/>
        </w:rPr>
        <mc:AlternateContent>
          <mc:Choice Requires="wps">
            <w:drawing>
              <wp:anchor distT="0" distB="0" distL="114300" distR="114300" simplePos="0" relativeHeight="251659264" behindDoc="1" locked="0" layoutInCell="1" allowOverlap="1" wp14:anchorId="65DA6631" wp14:editId="068F4766">
                <wp:simplePos x="0" y="0"/>
                <wp:positionH relativeFrom="column">
                  <wp:posOffset>-73138</wp:posOffset>
                </wp:positionH>
                <wp:positionV relativeFrom="paragraph">
                  <wp:posOffset>197935</wp:posOffset>
                </wp:positionV>
                <wp:extent cx="5714365" cy="5494205"/>
                <wp:effectExtent l="25400" t="25400" r="26035"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4365" cy="5494205"/>
                        </a:xfrm>
                        <a:prstGeom prst="rect">
                          <a:avLst/>
                        </a:prstGeom>
                        <a:noFill/>
                        <a:ln w="38100" cmpd="dbl">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73175B" w14:textId="77777777" w:rsidR="00486261" w:rsidRDefault="00486261" w:rsidP="004862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A6631" id="_x0000_t202" coordsize="21600,21600" o:spt="202" path="m0,0l0,21600,21600,21600,21600,0xe">
                <v:stroke joinstyle="miter"/>
                <v:path gradientshapeok="t" o:connecttype="rect"/>
              </v:shapetype>
              <v:shape id="Text Box 1" o:spid="_x0000_s1026" type="#_x0000_t202" style="position:absolute;margin-left:-5.75pt;margin-top:15.6pt;width:449.95pt;height:43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" filled="f" strokecolor="black [3213]" strokeweight="3pt">
                <v:stroke linestyle="thinThin"/>
                <v:path arrowok="t"/>
                <v:textbox>
                  <w:txbxContent>
                    <w:p w14:paraId="1B73175B" w14:textId="77777777" w:rsidR="00486261" w:rsidRDefault="00486261" w:rsidP="00486261"/>
                  </w:txbxContent>
                </v:textbox>
              </v:shape>
            </w:pict>
          </mc:Fallback>
        </mc:AlternateContent>
      </w:r>
    </w:p>
    <w:p w14:paraId="7121B985" w14:textId="77777777" w:rsidR="00486261" w:rsidRPr="002E1006" w:rsidRDefault="00486261" w:rsidP="00486261">
      <w:pPr>
        <w:pStyle w:val="PlainText"/>
        <w:spacing w:line="360" w:lineRule="auto"/>
        <w:outlineLvl w:val="0"/>
        <w:rPr>
          <w:rFonts w:ascii="Arial" w:hAnsi="Arial" w:cs="Arial"/>
          <w:b/>
          <w:sz w:val="28"/>
          <w:szCs w:val="28"/>
        </w:rPr>
      </w:pPr>
      <w:r w:rsidRPr="002E1006">
        <w:rPr>
          <w:rFonts w:ascii="Arial" w:hAnsi="Arial" w:cs="Arial"/>
          <w:b/>
          <w:sz w:val="28"/>
          <w:szCs w:val="28"/>
        </w:rPr>
        <w:t>Applicant's Declaration</w:t>
      </w:r>
    </w:p>
    <w:p w14:paraId="35D70B2B" w14:textId="77777777" w:rsidR="00486261" w:rsidRPr="002E1006" w:rsidRDefault="00486261" w:rsidP="00486261">
      <w:pPr>
        <w:pStyle w:val="PlainText"/>
        <w:spacing w:line="360" w:lineRule="auto"/>
        <w:outlineLvl w:val="0"/>
        <w:rPr>
          <w:rFonts w:ascii="Arial" w:hAnsi="Arial" w:cs="Arial"/>
          <w:sz w:val="24"/>
          <w:szCs w:val="24"/>
        </w:rPr>
      </w:pPr>
      <w:r w:rsidRPr="002E1006">
        <w:rPr>
          <w:rFonts w:ascii="Arial" w:hAnsi="Arial" w:cs="Arial"/>
          <w:sz w:val="24"/>
          <w:szCs w:val="24"/>
        </w:rPr>
        <w:t>I have read the Contest Guidelines.</w:t>
      </w:r>
    </w:p>
    <w:p w14:paraId="15D4412C" w14:textId="77777777" w:rsidR="00486261" w:rsidRPr="002E1006" w:rsidRDefault="00486261" w:rsidP="00486261">
      <w:pPr>
        <w:pStyle w:val="PlainText"/>
        <w:spacing w:line="360" w:lineRule="auto"/>
        <w:rPr>
          <w:rFonts w:ascii="Arial" w:hAnsi="Arial" w:cs="Arial"/>
          <w:sz w:val="24"/>
          <w:szCs w:val="24"/>
        </w:rPr>
      </w:pPr>
    </w:p>
    <w:p w14:paraId="0AD4F294" w14:textId="77777777" w:rsidR="00486261" w:rsidRPr="002E1006" w:rsidRDefault="00486261" w:rsidP="00486261">
      <w:pPr>
        <w:pStyle w:val="PlainText"/>
        <w:spacing w:line="360" w:lineRule="auto"/>
        <w:rPr>
          <w:rFonts w:ascii="Arial" w:hAnsi="Arial" w:cs="Arial"/>
          <w:sz w:val="24"/>
          <w:szCs w:val="24"/>
        </w:rPr>
      </w:pPr>
      <w:r w:rsidRPr="002E1006">
        <w:rPr>
          <w:rFonts w:ascii="Arial" w:hAnsi="Arial" w:cs="Arial"/>
          <w:sz w:val="24"/>
          <w:szCs w:val="24"/>
        </w:rPr>
        <w:t>I agree to abide by the conditions of the competition and accept the decisions of the judges as final on all matters relating to the contest.</w:t>
      </w:r>
    </w:p>
    <w:p w14:paraId="266AD715" w14:textId="77777777" w:rsidR="00486261" w:rsidRPr="002E1006" w:rsidRDefault="00486261" w:rsidP="00486261">
      <w:pPr>
        <w:pStyle w:val="PlainText"/>
        <w:spacing w:line="360" w:lineRule="auto"/>
        <w:rPr>
          <w:rFonts w:ascii="Arial" w:hAnsi="Arial" w:cs="Arial"/>
          <w:sz w:val="24"/>
          <w:szCs w:val="24"/>
        </w:rPr>
      </w:pPr>
    </w:p>
    <w:p w14:paraId="6BCA06C2" w14:textId="77777777" w:rsidR="00486261" w:rsidRPr="002E1006" w:rsidRDefault="00486261" w:rsidP="00486261">
      <w:pPr>
        <w:pStyle w:val="PlainText"/>
        <w:pBdr>
          <w:bottom w:val="single" w:sz="12" w:space="1" w:color="auto"/>
        </w:pBdr>
        <w:spacing w:line="360" w:lineRule="auto"/>
        <w:rPr>
          <w:rFonts w:ascii="Arial" w:hAnsi="Arial" w:cs="Arial"/>
          <w:sz w:val="24"/>
          <w:szCs w:val="24"/>
        </w:rPr>
      </w:pPr>
      <w:r w:rsidRPr="002E1006">
        <w:rPr>
          <w:rFonts w:ascii="Arial" w:hAnsi="Arial" w:cs="Arial"/>
          <w:sz w:val="24"/>
          <w:szCs w:val="24"/>
        </w:rPr>
        <w:t xml:space="preserve">By participating in the speech contest, I consent to all its terms and conditions including the taking of photos and the audio/video taping of my speech (if applicable). </w:t>
      </w:r>
    </w:p>
    <w:p w14:paraId="40724147" w14:textId="77777777" w:rsidR="00486261" w:rsidRPr="002E1006" w:rsidRDefault="00486261" w:rsidP="00486261">
      <w:pPr>
        <w:pStyle w:val="PlainText"/>
        <w:pBdr>
          <w:bottom w:val="single" w:sz="12" w:space="1" w:color="auto"/>
        </w:pBdr>
        <w:spacing w:line="360" w:lineRule="auto"/>
        <w:rPr>
          <w:rFonts w:ascii="Arial" w:hAnsi="Arial" w:cs="Arial"/>
          <w:sz w:val="24"/>
          <w:szCs w:val="24"/>
        </w:rPr>
      </w:pPr>
    </w:p>
    <w:p w14:paraId="7A3F23EB" w14:textId="77777777" w:rsidR="00486261" w:rsidRPr="002E1006" w:rsidRDefault="00486261" w:rsidP="00486261">
      <w:pPr>
        <w:pStyle w:val="PlainText"/>
        <w:pBdr>
          <w:bottom w:val="single" w:sz="12" w:space="1" w:color="auto"/>
        </w:pBdr>
        <w:spacing w:line="360" w:lineRule="auto"/>
        <w:rPr>
          <w:rFonts w:ascii="Arial" w:hAnsi="Arial" w:cs="Arial"/>
          <w:sz w:val="24"/>
          <w:szCs w:val="24"/>
        </w:rPr>
      </w:pPr>
      <w:r w:rsidRPr="002E1006">
        <w:rPr>
          <w:rFonts w:ascii="Arial" w:hAnsi="Arial" w:cs="Arial"/>
          <w:sz w:val="24"/>
          <w:szCs w:val="24"/>
        </w:rPr>
        <w:t xml:space="preserve">I acknowledge that as the owner of the copyright of the photos and video clips, the organising committee of the contest may make the video clips, containing footage of my speech, available to the </w:t>
      </w:r>
      <w:proofErr w:type="gramStart"/>
      <w:r w:rsidRPr="002E1006">
        <w:rPr>
          <w:rFonts w:ascii="Arial" w:hAnsi="Arial" w:cs="Arial"/>
          <w:sz w:val="24"/>
          <w:szCs w:val="24"/>
        </w:rPr>
        <w:t>general</w:t>
      </w:r>
      <w:r w:rsidRPr="002E1006">
        <w:rPr>
          <w:rFonts w:ascii="Arial" w:hAnsi="Arial" w:cs="Arial"/>
          <w:sz w:val="24"/>
          <w:szCs w:val="24"/>
          <w:lang w:val="en-US"/>
        </w:rPr>
        <w:t xml:space="preserve"> </w:t>
      </w:r>
      <w:r w:rsidRPr="002E1006">
        <w:rPr>
          <w:rFonts w:ascii="Arial" w:hAnsi="Arial" w:cs="Arial"/>
          <w:sz w:val="24"/>
          <w:szCs w:val="24"/>
        </w:rPr>
        <w:t>public</w:t>
      </w:r>
      <w:proofErr w:type="gramEnd"/>
      <w:r w:rsidRPr="002E1006">
        <w:rPr>
          <w:rFonts w:ascii="Arial" w:hAnsi="Arial" w:cs="Arial"/>
          <w:sz w:val="24"/>
          <w:szCs w:val="24"/>
        </w:rPr>
        <w:t>.  I also acknowledge that photographs taken may be used in publications.</w:t>
      </w:r>
    </w:p>
    <w:p w14:paraId="6351FA7C" w14:textId="77777777" w:rsidR="00486261" w:rsidRPr="002E1006" w:rsidRDefault="00486261" w:rsidP="00486261">
      <w:pPr>
        <w:pStyle w:val="PlainText"/>
        <w:pBdr>
          <w:bottom w:val="single" w:sz="12" w:space="1" w:color="auto"/>
        </w:pBdr>
        <w:spacing w:line="360" w:lineRule="auto"/>
        <w:jc w:val="left"/>
        <w:rPr>
          <w:rFonts w:ascii="Arial" w:hAnsi="Arial" w:cs="Arial"/>
          <w:sz w:val="24"/>
          <w:szCs w:val="24"/>
        </w:rPr>
      </w:pPr>
    </w:p>
    <w:p w14:paraId="5B035AA9" w14:textId="77777777" w:rsidR="00486261" w:rsidRPr="002E1006" w:rsidRDefault="00486261" w:rsidP="00486261">
      <w:pPr>
        <w:pStyle w:val="PlainText"/>
        <w:pBdr>
          <w:bottom w:val="single" w:sz="12" w:space="1" w:color="auto"/>
        </w:pBdr>
        <w:spacing w:line="360" w:lineRule="auto"/>
        <w:jc w:val="left"/>
        <w:outlineLvl w:val="0"/>
        <w:rPr>
          <w:rFonts w:ascii="Arial" w:hAnsi="Arial" w:cs="Arial"/>
          <w:b/>
          <w:sz w:val="24"/>
          <w:szCs w:val="24"/>
        </w:rPr>
      </w:pPr>
      <w:r w:rsidRPr="002E1006">
        <w:rPr>
          <w:rFonts w:ascii="Arial" w:hAnsi="Arial" w:cs="Arial"/>
          <w:b/>
          <w:sz w:val="24"/>
          <w:szCs w:val="24"/>
        </w:rPr>
        <w:t>Signature:</w:t>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t xml:space="preserve">Date: </w:t>
      </w:r>
    </w:p>
    <w:p w14:paraId="2AB9E9A6" w14:textId="77777777" w:rsidR="00486261" w:rsidRPr="002E1006" w:rsidRDefault="00486261" w:rsidP="00486261">
      <w:pPr>
        <w:rPr>
          <w:rFonts w:ascii="Arial" w:eastAsia="MS Mincho" w:hAnsi="Arial" w:cs="Arial"/>
          <w:lang w:eastAsia="ja-JP"/>
        </w:rPr>
      </w:pPr>
      <w:r w:rsidRPr="002E1006">
        <w:rPr>
          <w:rFonts w:ascii="Arial" w:eastAsia="MS Mincho" w:hAnsi="Arial" w:cs="Arial"/>
          <w:lang w:eastAsia="ja-JP"/>
        </w:rPr>
        <w:br w:type="page"/>
      </w:r>
    </w:p>
    <w:p w14:paraId="3945607E" w14:textId="77777777" w:rsidR="00486261" w:rsidRPr="002E1006" w:rsidRDefault="00486261" w:rsidP="00486261">
      <w:pPr>
        <w:spacing w:line="360" w:lineRule="auto"/>
        <w:rPr>
          <w:rFonts w:ascii="Arial" w:eastAsia="MS Mincho" w:hAnsi="Arial" w:cs="Arial"/>
          <w:lang w:eastAsia="ja-JP"/>
        </w:rPr>
      </w:pPr>
    </w:p>
    <w:p w14:paraId="35939DC9" w14:textId="77777777" w:rsidR="00486261" w:rsidRPr="002E1006" w:rsidRDefault="00486261" w:rsidP="00486261">
      <w:pPr>
        <w:pStyle w:val="PlainText"/>
        <w:spacing w:line="360" w:lineRule="auto"/>
        <w:jc w:val="center"/>
        <w:outlineLvl w:val="0"/>
        <w:rPr>
          <w:rFonts w:ascii="Arial" w:hAnsi="Arial" w:cs="Arial"/>
          <w:b/>
          <w:sz w:val="28"/>
          <w:szCs w:val="28"/>
        </w:rPr>
      </w:pPr>
      <w:r w:rsidRPr="002E1006">
        <w:rPr>
          <w:rFonts w:ascii="Arial" w:hAnsi="Arial" w:cs="Arial"/>
          <w:b/>
          <w:noProof/>
          <w:sz w:val="28"/>
          <w:szCs w:val="28"/>
        </w:rPr>
        <mc:AlternateContent>
          <mc:Choice Requires="wps">
            <w:drawing>
              <wp:anchor distT="0" distB="0" distL="114300" distR="114300" simplePos="0" relativeHeight="251660288" behindDoc="1" locked="0" layoutInCell="1" allowOverlap="1" wp14:anchorId="41B2CAE7" wp14:editId="031ED843">
                <wp:simplePos x="0" y="0"/>
                <wp:positionH relativeFrom="column">
                  <wp:posOffset>-152400</wp:posOffset>
                </wp:positionH>
                <wp:positionV relativeFrom="paragraph">
                  <wp:posOffset>0</wp:posOffset>
                </wp:positionV>
                <wp:extent cx="5867400" cy="4347210"/>
                <wp:effectExtent l="25400" t="25400" r="2540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4347210"/>
                        </a:xfrm>
                        <a:prstGeom prst="rect">
                          <a:avLst/>
                        </a:prstGeom>
                        <a:noFill/>
                        <a:ln w="38100" cmpd="dbl">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FFAFC2" w14:textId="77777777" w:rsidR="00486261" w:rsidRDefault="00486261" w:rsidP="004862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2CAE7" id="Text Box 2" o:spid="_x0000_s1027" type="#_x0000_t202" style="position:absolute;left:0;text-align:left;margin-left:-12pt;margin-top:0;width:462pt;height:342.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" filled="f" strokecolor="black [3213]" strokeweight="3pt">
                <v:stroke linestyle="thinThin"/>
                <v:path arrowok="t"/>
                <v:textbox>
                  <w:txbxContent>
                    <w:p w14:paraId="09FFAFC2" w14:textId="77777777" w:rsidR="00486261" w:rsidRDefault="00486261" w:rsidP="00486261"/>
                  </w:txbxContent>
                </v:textbox>
              </v:shape>
            </w:pict>
          </mc:Fallback>
        </mc:AlternateContent>
      </w:r>
      <w:r w:rsidRPr="002E1006">
        <w:rPr>
          <w:rFonts w:ascii="Arial" w:hAnsi="Arial" w:cs="Arial"/>
          <w:b/>
          <w:sz w:val="28"/>
          <w:szCs w:val="28"/>
        </w:rPr>
        <w:t>Teacher’s Declaration</w:t>
      </w:r>
    </w:p>
    <w:p w14:paraId="7B1903F4" w14:textId="77777777" w:rsidR="00486261" w:rsidRPr="002E1006" w:rsidRDefault="00486261" w:rsidP="00486261">
      <w:pPr>
        <w:pStyle w:val="PlainText"/>
        <w:spacing w:line="360" w:lineRule="auto"/>
        <w:jc w:val="left"/>
        <w:rPr>
          <w:rFonts w:ascii="Arial" w:hAnsi="Arial" w:cs="Arial"/>
          <w:sz w:val="24"/>
          <w:szCs w:val="24"/>
        </w:rPr>
      </w:pPr>
    </w:p>
    <w:p w14:paraId="09B9A2FA" w14:textId="77777777" w:rsidR="00486261" w:rsidRPr="002E1006" w:rsidRDefault="00486261" w:rsidP="00486261">
      <w:pPr>
        <w:pStyle w:val="PlainText"/>
        <w:spacing w:line="360" w:lineRule="auto"/>
        <w:jc w:val="left"/>
        <w:outlineLvl w:val="0"/>
        <w:rPr>
          <w:rFonts w:ascii="Arial" w:hAnsi="Arial" w:cs="Arial"/>
          <w:sz w:val="24"/>
          <w:szCs w:val="24"/>
        </w:rPr>
      </w:pPr>
      <w:r w:rsidRPr="002E1006">
        <w:rPr>
          <w:rFonts w:ascii="Arial" w:hAnsi="Arial" w:cs="Arial"/>
          <w:sz w:val="24"/>
          <w:szCs w:val="24"/>
        </w:rPr>
        <w:t>I have read the Contest Guidelines.</w:t>
      </w:r>
    </w:p>
    <w:p w14:paraId="31AE03B3" w14:textId="77777777" w:rsidR="00486261" w:rsidRPr="002E1006" w:rsidRDefault="00486261" w:rsidP="00486261">
      <w:pPr>
        <w:spacing w:line="276" w:lineRule="auto"/>
        <w:jc w:val="both"/>
        <w:rPr>
          <w:rFonts w:ascii="Arial" w:hAnsi="Arial" w:cs="Arial"/>
        </w:rPr>
      </w:pPr>
    </w:p>
    <w:p w14:paraId="7BD0AA50" w14:textId="77777777" w:rsidR="00486261" w:rsidRPr="002E1006" w:rsidRDefault="00486261" w:rsidP="00486261">
      <w:pPr>
        <w:spacing w:line="276" w:lineRule="auto"/>
        <w:jc w:val="both"/>
        <w:rPr>
          <w:rFonts w:ascii="Arial" w:hAnsi="Arial" w:cs="Arial"/>
        </w:rPr>
      </w:pPr>
      <w:r w:rsidRPr="002E1006">
        <w:rPr>
          <w:rFonts w:ascii="Arial" w:hAnsi="Arial" w:cs="Arial"/>
        </w:rPr>
        <w:t xml:space="preserve">I verify that the speech content is the applicant’s own and that the degree of assistance given by me or by a Japanese native speaker is limited to </w:t>
      </w:r>
      <w:r w:rsidRPr="002E1006">
        <w:rPr>
          <w:rFonts w:ascii="Arial" w:hAnsi="Arial" w:cs="Arial"/>
          <w:lang w:eastAsia="ja-JP"/>
        </w:rPr>
        <w:t>no more than correcting grammatical errors or making minor alterations for the sake of continuity.</w:t>
      </w:r>
    </w:p>
    <w:p w14:paraId="0F22B96C" w14:textId="77777777" w:rsidR="00486261" w:rsidRPr="002E1006" w:rsidRDefault="00486261" w:rsidP="00486261">
      <w:pPr>
        <w:spacing w:line="276" w:lineRule="auto"/>
        <w:jc w:val="both"/>
        <w:rPr>
          <w:rFonts w:ascii="Arial" w:hAnsi="Arial" w:cs="Arial"/>
        </w:rPr>
      </w:pPr>
    </w:p>
    <w:p w14:paraId="42302F8A" w14:textId="77777777" w:rsidR="00486261" w:rsidRPr="002E1006" w:rsidRDefault="00486261" w:rsidP="00486261">
      <w:pPr>
        <w:spacing w:line="276" w:lineRule="auto"/>
        <w:jc w:val="both"/>
        <w:rPr>
          <w:rFonts w:ascii="Arial" w:hAnsi="Arial" w:cs="Arial"/>
        </w:rPr>
      </w:pPr>
      <w:r w:rsidRPr="002E1006">
        <w:rPr>
          <w:rFonts w:ascii="Arial" w:hAnsi="Arial" w:cs="Arial"/>
          <w:lang w:eastAsia="ja-JP"/>
        </w:rPr>
        <w:t>I verify that the speech was made with an audience of at least 10 people, and that the applicant did not know the questions in advance.</w:t>
      </w:r>
    </w:p>
    <w:p w14:paraId="4D9C89AA" w14:textId="77777777" w:rsidR="00486261" w:rsidRPr="002E1006" w:rsidRDefault="00486261" w:rsidP="00486261">
      <w:pPr>
        <w:jc w:val="center"/>
        <w:rPr>
          <w:rFonts w:ascii="Arial" w:hAnsi="Arial" w:cs="Arial"/>
        </w:rPr>
      </w:pPr>
    </w:p>
    <w:p w14:paraId="095A1202" w14:textId="77777777" w:rsidR="00486261" w:rsidRPr="002E1006" w:rsidRDefault="00486261" w:rsidP="00486261">
      <w:pPr>
        <w:pStyle w:val="PlainText"/>
        <w:pBdr>
          <w:bottom w:val="single" w:sz="12" w:space="0" w:color="auto"/>
        </w:pBdr>
        <w:spacing w:line="360" w:lineRule="auto"/>
        <w:jc w:val="left"/>
        <w:rPr>
          <w:rFonts w:ascii="Arial" w:hAnsi="Arial" w:cs="Arial"/>
          <w:sz w:val="24"/>
          <w:szCs w:val="24"/>
          <w:u w:val="single"/>
        </w:rPr>
      </w:pPr>
    </w:p>
    <w:p w14:paraId="5F7182A2" w14:textId="77777777" w:rsidR="00486261" w:rsidRPr="002E1006" w:rsidRDefault="00486261" w:rsidP="00486261">
      <w:pPr>
        <w:pStyle w:val="PlainText"/>
        <w:pBdr>
          <w:bottom w:val="single" w:sz="12" w:space="0" w:color="auto"/>
        </w:pBdr>
        <w:spacing w:line="360" w:lineRule="auto"/>
        <w:jc w:val="left"/>
        <w:outlineLvl w:val="0"/>
        <w:rPr>
          <w:rFonts w:ascii="Arial" w:hAnsi="Arial" w:cs="Arial"/>
          <w:b/>
          <w:sz w:val="24"/>
          <w:szCs w:val="24"/>
          <w:u w:val="single"/>
        </w:rPr>
      </w:pPr>
      <w:r w:rsidRPr="002E1006">
        <w:rPr>
          <w:rFonts w:ascii="Arial" w:hAnsi="Arial" w:cs="Arial"/>
          <w:b/>
          <w:sz w:val="24"/>
          <w:szCs w:val="24"/>
        </w:rPr>
        <w:t xml:space="preserve">Name                  </w:t>
      </w:r>
      <w:r w:rsidRPr="002E1006">
        <w:rPr>
          <w:rFonts w:ascii="Arial" w:hAnsi="Arial" w:cs="Arial"/>
          <w:b/>
          <w:sz w:val="24"/>
          <w:szCs w:val="24"/>
          <w:u w:val="single"/>
        </w:rPr>
        <w:t xml:space="preserve">                                                                                  </w:t>
      </w:r>
    </w:p>
    <w:p w14:paraId="20AD6BA0" w14:textId="77777777" w:rsidR="00486261" w:rsidRPr="002E1006" w:rsidRDefault="00486261" w:rsidP="00486261">
      <w:pPr>
        <w:pStyle w:val="PlainText"/>
        <w:pBdr>
          <w:bottom w:val="single" w:sz="12" w:space="1" w:color="auto"/>
        </w:pBdr>
        <w:spacing w:line="360" w:lineRule="auto"/>
        <w:jc w:val="left"/>
        <w:rPr>
          <w:rFonts w:ascii="Arial" w:hAnsi="Arial" w:cs="Arial"/>
          <w:b/>
          <w:sz w:val="24"/>
          <w:szCs w:val="24"/>
        </w:rPr>
      </w:pPr>
    </w:p>
    <w:p w14:paraId="3806ACBF" w14:textId="77777777" w:rsidR="00486261" w:rsidRPr="002E1006" w:rsidRDefault="00486261" w:rsidP="00486261">
      <w:pPr>
        <w:pStyle w:val="PlainText"/>
        <w:pBdr>
          <w:bottom w:val="single" w:sz="12" w:space="1" w:color="auto"/>
        </w:pBdr>
        <w:spacing w:line="360" w:lineRule="auto"/>
        <w:jc w:val="left"/>
        <w:outlineLvl w:val="0"/>
        <w:rPr>
          <w:rFonts w:ascii="Arial" w:hAnsi="Arial" w:cs="Arial"/>
          <w:b/>
          <w:sz w:val="24"/>
          <w:szCs w:val="24"/>
        </w:rPr>
      </w:pPr>
      <w:r w:rsidRPr="002E1006">
        <w:rPr>
          <w:rFonts w:ascii="Arial" w:hAnsi="Arial" w:cs="Arial"/>
          <w:b/>
          <w:sz w:val="24"/>
          <w:szCs w:val="24"/>
        </w:rPr>
        <w:t>Email address:</w:t>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t xml:space="preserve"> </w:t>
      </w:r>
    </w:p>
    <w:p w14:paraId="731DEA22" w14:textId="77777777" w:rsidR="00486261" w:rsidRPr="002E1006" w:rsidRDefault="00486261" w:rsidP="00486261">
      <w:pPr>
        <w:rPr>
          <w:rFonts w:ascii="Arial" w:hAnsi="Arial" w:cs="Arial"/>
          <w:b/>
          <w:sz w:val="32"/>
          <w:szCs w:val="32"/>
          <w:lang w:eastAsia="ja-JP"/>
        </w:rPr>
      </w:pPr>
    </w:p>
    <w:p w14:paraId="5DAC16E2" w14:textId="77777777" w:rsidR="00486261" w:rsidRPr="006213C8" w:rsidRDefault="00486261" w:rsidP="00486261">
      <w:pPr>
        <w:pStyle w:val="PlainText"/>
        <w:pBdr>
          <w:bottom w:val="single" w:sz="12" w:space="1" w:color="auto"/>
        </w:pBdr>
        <w:spacing w:line="360" w:lineRule="auto"/>
        <w:jc w:val="left"/>
        <w:outlineLvl w:val="0"/>
        <w:rPr>
          <w:rFonts w:ascii="Arial" w:hAnsi="Arial" w:cs="Arial"/>
          <w:b/>
          <w:sz w:val="24"/>
          <w:szCs w:val="24"/>
        </w:rPr>
      </w:pPr>
      <w:r w:rsidRPr="002E1006">
        <w:rPr>
          <w:rFonts w:ascii="Arial" w:hAnsi="Arial" w:cs="Arial"/>
          <w:b/>
          <w:sz w:val="24"/>
          <w:szCs w:val="24"/>
        </w:rPr>
        <w:t>Signature:</w:t>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r>
      <w:r w:rsidRPr="002E1006">
        <w:rPr>
          <w:rFonts w:ascii="Arial" w:hAnsi="Arial" w:cs="Arial"/>
          <w:b/>
          <w:sz w:val="24"/>
          <w:szCs w:val="24"/>
        </w:rPr>
        <w:tab/>
        <w:t>Date:</w:t>
      </w:r>
      <w:r w:rsidRPr="006213C8">
        <w:rPr>
          <w:rFonts w:ascii="Arial" w:hAnsi="Arial" w:cs="Arial"/>
          <w:b/>
          <w:sz w:val="24"/>
          <w:szCs w:val="24"/>
        </w:rPr>
        <w:t xml:space="preserve"> </w:t>
      </w:r>
      <w:r w:rsidRPr="006213C8">
        <w:rPr>
          <w:rFonts w:ascii="Arial" w:hAnsi="Arial" w:cs="Arial"/>
          <w:b/>
          <w:sz w:val="24"/>
          <w:szCs w:val="24"/>
        </w:rPr>
        <w:tab/>
      </w:r>
      <w:r w:rsidRPr="006213C8">
        <w:rPr>
          <w:rFonts w:ascii="Arial" w:hAnsi="Arial" w:cs="Arial"/>
          <w:b/>
          <w:sz w:val="24"/>
          <w:szCs w:val="24"/>
        </w:rPr>
        <w:tab/>
      </w:r>
      <w:r w:rsidRPr="006213C8">
        <w:rPr>
          <w:rFonts w:ascii="Arial" w:hAnsi="Arial" w:cs="Arial"/>
          <w:b/>
          <w:sz w:val="24"/>
          <w:szCs w:val="24"/>
        </w:rPr>
        <w:tab/>
      </w:r>
      <w:r w:rsidRPr="006213C8">
        <w:rPr>
          <w:rFonts w:ascii="Arial" w:hAnsi="Arial" w:cs="Arial"/>
          <w:b/>
          <w:sz w:val="24"/>
          <w:szCs w:val="24"/>
        </w:rPr>
        <w:tab/>
        <w:t xml:space="preserve"> </w:t>
      </w:r>
    </w:p>
    <w:p w14:paraId="2DF6B1BF" w14:textId="77777777" w:rsidR="00486261" w:rsidRPr="006213C8" w:rsidRDefault="00486261" w:rsidP="00486261">
      <w:pPr>
        <w:rPr>
          <w:rFonts w:ascii="Arial" w:hAnsi="Arial" w:cs="Arial"/>
          <w:b/>
          <w:sz w:val="32"/>
          <w:szCs w:val="32"/>
          <w:lang w:eastAsia="ja-JP"/>
        </w:rPr>
      </w:pPr>
      <w:r w:rsidRPr="006213C8">
        <w:rPr>
          <w:rFonts w:ascii="Arial" w:hAnsi="Arial" w:cs="Arial"/>
          <w:b/>
        </w:rPr>
        <w:tab/>
      </w:r>
      <w:r w:rsidRPr="006213C8">
        <w:rPr>
          <w:rFonts w:ascii="Arial" w:hAnsi="Arial" w:cs="Arial"/>
          <w:b/>
        </w:rPr>
        <w:tab/>
      </w:r>
      <w:r w:rsidRPr="006213C8">
        <w:rPr>
          <w:rFonts w:ascii="Arial" w:hAnsi="Arial" w:cs="Arial"/>
          <w:b/>
        </w:rPr>
        <w:tab/>
      </w:r>
      <w:r w:rsidRPr="006213C8">
        <w:rPr>
          <w:rFonts w:ascii="Arial" w:hAnsi="Arial" w:cs="Arial"/>
          <w:b/>
        </w:rPr>
        <w:tab/>
      </w:r>
      <w:r w:rsidRPr="006213C8">
        <w:rPr>
          <w:rFonts w:ascii="Arial" w:hAnsi="Arial" w:cs="Arial"/>
          <w:b/>
        </w:rPr>
        <w:tab/>
      </w:r>
      <w:r w:rsidRPr="006213C8">
        <w:rPr>
          <w:rFonts w:ascii="Arial" w:hAnsi="Arial" w:cs="Arial"/>
          <w:b/>
        </w:rPr>
        <w:tab/>
      </w:r>
      <w:r w:rsidRPr="006213C8">
        <w:rPr>
          <w:rFonts w:ascii="Arial" w:hAnsi="Arial" w:cs="Arial"/>
          <w:b/>
        </w:rPr>
        <w:tab/>
      </w:r>
      <w:r w:rsidRPr="006213C8">
        <w:rPr>
          <w:rFonts w:ascii="Arial" w:hAnsi="Arial" w:cs="Arial"/>
          <w:b/>
        </w:rPr>
        <w:tab/>
        <w:t xml:space="preserve"> </w:t>
      </w:r>
    </w:p>
    <w:p w14:paraId="6C0DB776" w14:textId="77777777" w:rsidR="00486261" w:rsidRPr="006213C8" w:rsidRDefault="00486261" w:rsidP="00486261">
      <w:pPr>
        <w:rPr>
          <w:rFonts w:ascii="Arial" w:hAnsi="Arial" w:cs="Arial"/>
          <w:b/>
          <w:sz w:val="32"/>
          <w:szCs w:val="32"/>
          <w:lang w:eastAsia="ja-JP"/>
        </w:rPr>
      </w:pPr>
    </w:p>
    <w:p w14:paraId="65442A38" w14:textId="77777777" w:rsidR="00486261" w:rsidRPr="006213C8" w:rsidRDefault="00486261" w:rsidP="00486261">
      <w:pPr>
        <w:rPr>
          <w:rFonts w:ascii="Arial" w:hAnsi="Arial" w:cs="Arial"/>
          <w:b/>
          <w:sz w:val="32"/>
          <w:szCs w:val="32"/>
          <w:lang w:eastAsia="ja-JP"/>
        </w:rPr>
      </w:pPr>
    </w:p>
    <w:p w14:paraId="03148608" w14:textId="77777777" w:rsidR="00A41FD3" w:rsidRDefault="00486261"/>
    <w:sectPr w:rsidR="00A41FD3" w:rsidSect="009E0D6B">
      <w:headerReference w:type="default" r:id="rId5"/>
      <w:footerReference w:type="default" r:id="rId6"/>
      <w:pgSz w:w="12240" w:h="15840"/>
      <w:pgMar w:top="1985" w:right="1701" w:bottom="1701" w:left="1701" w:header="720" w:footer="720" w:gutter="0"/>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MS Mincho">
    <w:panose1 w:val="02020609040205080304"/>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6DF56" w14:textId="77777777" w:rsidR="00DB09B8" w:rsidRPr="005108C6" w:rsidRDefault="00486261" w:rsidP="005108C6">
    <w:pPr>
      <w:pStyle w:val="Footer"/>
      <w:jc w:val="center"/>
      <w:rPr>
        <w:sz w:val="20"/>
        <w:szCs w:val="20"/>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B3BBC" w14:textId="77777777" w:rsidR="00DB09B8" w:rsidRPr="00D736E4" w:rsidRDefault="00486261" w:rsidP="00D736E4">
    <w:pPr>
      <w:pStyle w:val="Header"/>
      <w:jc w:val="right"/>
      <w:rPr>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742A8E"/>
    <w:multiLevelType w:val="hybridMultilevel"/>
    <w:tmpl w:val="6DEEAC2A"/>
    <w:lvl w:ilvl="0" w:tplc="95DA57E2">
      <w:start w:val="1"/>
      <w:numFmt w:val="bullet"/>
      <w:lvlText w:val=""/>
      <w:lvlJc w:val="left"/>
      <w:pPr>
        <w:ind w:left="764"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revisionView w:markup="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261"/>
    <w:rsid w:val="001A5767"/>
    <w:rsid w:val="00486261"/>
    <w:rsid w:val="006C3D81"/>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7D31A1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6261"/>
    <w:rPr>
      <w:rFonts w:ascii="Times New Roman" w:hAnsi="Times New Roman"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261"/>
    <w:pPr>
      <w:ind w:left="720"/>
    </w:pPr>
  </w:style>
  <w:style w:type="paragraph" w:styleId="Header">
    <w:name w:val="header"/>
    <w:basedOn w:val="Normal"/>
    <w:link w:val="HeaderChar"/>
    <w:uiPriority w:val="99"/>
    <w:unhideWhenUsed/>
    <w:rsid w:val="00486261"/>
    <w:pPr>
      <w:tabs>
        <w:tab w:val="center" w:pos="4419"/>
        <w:tab w:val="right" w:pos="8838"/>
      </w:tabs>
      <w:snapToGrid w:val="0"/>
    </w:pPr>
  </w:style>
  <w:style w:type="character" w:customStyle="1" w:styleId="HeaderChar">
    <w:name w:val="Header Char"/>
    <w:basedOn w:val="DefaultParagraphFont"/>
    <w:link w:val="Header"/>
    <w:uiPriority w:val="99"/>
    <w:rsid w:val="00486261"/>
    <w:rPr>
      <w:rFonts w:ascii="Times New Roman" w:hAnsi="Times New Roman" w:cs="Times New Roman"/>
      <w:lang w:val="en-US" w:eastAsia="en-US"/>
    </w:rPr>
  </w:style>
  <w:style w:type="paragraph" w:styleId="Footer">
    <w:name w:val="footer"/>
    <w:basedOn w:val="Normal"/>
    <w:link w:val="FooterChar"/>
    <w:uiPriority w:val="99"/>
    <w:unhideWhenUsed/>
    <w:rsid w:val="00486261"/>
    <w:pPr>
      <w:tabs>
        <w:tab w:val="center" w:pos="4419"/>
        <w:tab w:val="right" w:pos="8838"/>
      </w:tabs>
      <w:snapToGrid w:val="0"/>
    </w:pPr>
  </w:style>
  <w:style w:type="character" w:customStyle="1" w:styleId="FooterChar">
    <w:name w:val="Footer Char"/>
    <w:basedOn w:val="DefaultParagraphFont"/>
    <w:link w:val="Footer"/>
    <w:uiPriority w:val="99"/>
    <w:rsid w:val="00486261"/>
    <w:rPr>
      <w:rFonts w:ascii="Times New Roman" w:hAnsi="Times New Roman" w:cs="Times New Roman"/>
      <w:lang w:val="en-US" w:eastAsia="en-US"/>
    </w:rPr>
  </w:style>
  <w:style w:type="character" w:styleId="PageNumber">
    <w:name w:val="page number"/>
    <w:basedOn w:val="DefaultParagraphFont"/>
    <w:uiPriority w:val="99"/>
    <w:semiHidden/>
    <w:unhideWhenUsed/>
    <w:rsid w:val="00486261"/>
  </w:style>
  <w:style w:type="paragraph" w:styleId="PlainText">
    <w:name w:val="Plain Text"/>
    <w:basedOn w:val="Normal"/>
    <w:link w:val="PlainTextChar"/>
    <w:rsid w:val="00486261"/>
    <w:pPr>
      <w:widowControl w:val="0"/>
      <w:jc w:val="both"/>
    </w:pPr>
    <w:rPr>
      <w:rFonts w:ascii="MS Mincho" w:eastAsia="MS Mincho" w:hAnsi="Courier New"/>
      <w:kern w:val="2"/>
      <w:sz w:val="21"/>
      <w:szCs w:val="20"/>
      <w:lang w:val="en-GB" w:eastAsia="ja-JP"/>
    </w:rPr>
  </w:style>
  <w:style w:type="character" w:customStyle="1" w:styleId="PlainTextChar">
    <w:name w:val="Plain Text Char"/>
    <w:basedOn w:val="DefaultParagraphFont"/>
    <w:link w:val="PlainText"/>
    <w:rsid w:val="00486261"/>
    <w:rPr>
      <w:rFonts w:ascii="MS Mincho" w:eastAsia="MS Mincho" w:hAnsi="Courier New"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352</Words>
  <Characters>2012</Characters>
  <Application>Microsoft Macintosh Word</Application>
  <DocSecurity>0</DocSecurity>
  <Lines>16</Lines>
  <Paragraphs>4</Paragraphs>
  <ScaleCrop>false</ScaleCrop>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waller</dc:creator>
  <cp:keywords/>
  <dc:description/>
  <cp:lastModifiedBy>grant waller</cp:lastModifiedBy>
  <cp:revision>1</cp:revision>
  <dcterms:created xsi:type="dcterms:W3CDTF">2017-03-04T07:15:00Z</dcterms:created>
  <dcterms:modified xsi:type="dcterms:W3CDTF">2017-03-04T07:18:00Z</dcterms:modified>
</cp:coreProperties>
</file>